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 xml:space="preserve">PROFESSIONAL SERVICES </w:t>
      </w:r>
      <w:commentRangeStart w:id="0"/>
      <w:r w:rsidRPr="006E4F58">
        <w:rPr>
          <w:rFonts w:ascii="Times New Roman" w:eastAsiaTheme="majorEastAsia" w:hAnsi="Times New Roman" w:cstheme="majorBidi"/>
          <w:b/>
          <w:bCs/>
          <w:iCs/>
          <w:sz w:val="24"/>
          <w:szCs w:val="20"/>
        </w:rPr>
        <w:t>CONTRACT</w:t>
      </w:r>
      <w:commentRangeEnd w:id="0"/>
      <w:r w:rsidR="00A6004C">
        <w:rPr>
          <w:rStyle w:val="CommentReference"/>
        </w:rPr>
        <w:commentReference w:id="0"/>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E493B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508518D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xml:space="preserve">.  The Contractor and its subcontractors, if any, shall maintain all </w:t>
      </w:r>
      <w:ins w:id="1" w:author="Author">
        <w:r w:rsidR="0038537C">
          <w:rPr>
            <w:rFonts w:ascii="Times New Roman" w:eastAsia="Times New Roman" w:hAnsi="Times New Roman" w:cs="Times New Roman"/>
          </w:rPr>
          <w:t xml:space="preserve">financial </w:t>
        </w:r>
      </w:ins>
      <w:r w:rsidRPr="006E4F58">
        <w:rPr>
          <w:rFonts w:ascii="Times New Roman" w:eastAsia="Times New Roman" w:hAnsi="Times New Roman" w:cs="Times New Roman"/>
        </w:rPr>
        <w:t xml:space="preserve">books, documents, papers, accounting records, and other evidence </w:t>
      </w:r>
      <w:ins w:id="2" w:author="Author">
        <w:r w:rsidR="0038537C">
          <w:rPr>
            <w:rFonts w:ascii="Times New Roman" w:eastAsia="Times New Roman" w:hAnsi="Times New Roman" w:cs="Times New Roman"/>
          </w:rPr>
          <w:t xml:space="preserve">directly </w:t>
        </w:r>
      </w:ins>
      <w:r w:rsidRPr="006E4F58">
        <w:rPr>
          <w:rFonts w:ascii="Times New Roman" w:eastAsia="Times New Roman" w:hAnsi="Times New Roman" w:cs="Times New Roman"/>
        </w:rPr>
        <w:t xml:space="preserve">pertaining to all costs incurred under this Contract. They shall make such materials available </w:t>
      </w:r>
      <w:ins w:id="3" w:author="Author">
        <w:r w:rsidR="00BF14CE">
          <w:rPr>
            <w:rFonts w:ascii="Times New Roman" w:eastAsia="Times New Roman" w:hAnsi="Times New Roman" w:cs="Times New Roman"/>
          </w:rPr>
          <w:t>for virtual review</w:t>
        </w:r>
      </w:ins>
      <w:del w:id="4" w:author="Author">
        <w:r w:rsidRPr="006E4F58" w:rsidDel="00BF14CE">
          <w:rPr>
            <w:rFonts w:ascii="Times New Roman" w:eastAsia="Times New Roman" w:hAnsi="Times New Roman" w:cs="Times New Roman"/>
          </w:rPr>
          <w:delText xml:space="preserve">at their respective offices </w:delText>
        </w:r>
      </w:del>
      <w:ins w:id="5" w:author="Author">
        <w:r w:rsidR="00BF14CE">
          <w:rPr>
            <w:rFonts w:ascii="Times New Roman" w:eastAsia="Times New Roman" w:hAnsi="Times New Roman" w:cs="Times New Roman"/>
          </w:rPr>
          <w:t xml:space="preserve"> </w:t>
        </w:r>
      </w:ins>
      <w:r w:rsidRPr="006E4F58">
        <w:rPr>
          <w:rFonts w:ascii="Times New Roman" w:eastAsia="Times New Roman" w:hAnsi="Times New Roman" w:cs="Times New Roman"/>
        </w:rPr>
        <w:t xml:space="preserve">at </w:t>
      </w:r>
      <w:del w:id="6" w:author="Author">
        <w:r w:rsidRPr="006E4F58" w:rsidDel="00BF14CE">
          <w:rPr>
            <w:rFonts w:ascii="Times New Roman" w:eastAsia="Times New Roman" w:hAnsi="Times New Roman" w:cs="Times New Roman"/>
          </w:rPr>
          <w:delText>all</w:delText>
        </w:r>
      </w:del>
      <w:r w:rsidRPr="006E4F58">
        <w:rPr>
          <w:rFonts w:ascii="Times New Roman" w:eastAsia="Times New Roman" w:hAnsi="Times New Roman" w:cs="Times New Roman"/>
        </w:rPr>
        <w:t xml:space="preserve"> reasonable times during this Contract, and for three (3) years from the date of final payment under this Contract, </w:t>
      </w:r>
      <w:del w:id="7" w:author="Author">
        <w:r w:rsidRPr="006E4F58" w:rsidDel="00BF14CE">
          <w:rPr>
            <w:rFonts w:ascii="Times New Roman" w:eastAsia="Times New Roman" w:hAnsi="Times New Roman" w:cs="Times New Roman"/>
          </w:rPr>
          <w:delText xml:space="preserve">for inspection </w:delText>
        </w:r>
      </w:del>
      <w:r w:rsidRPr="006E4F58">
        <w:rPr>
          <w:rFonts w:ascii="Times New Roman" w:eastAsia="Times New Roman" w:hAnsi="Times New Roman" w:cs="Times New Roman"/>
        </w:rPr>
        <w:t xml:space="preserve">by the State or its authorized designees. </w:t>
      </w:r>
      <w:del w:id="8" w:author="Author">
        <w:r w:rsidRPr="006E4F58" w:rsidDel="00BF14CE">
          <w:rPr>
            <w:rFonts w:ascii="Times New Roman" w:eastAsia="Times New Roman" w:hAnsi="Times New Roman" w:cs="Times New Roman"/>
          </w:rPr>
          <w:delText>Copies shall be furnished at no cost to the State if requested.</w:delText>
        </w:r>
      </w:del>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5431393"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The Contractor shall not assign or subcontract the whole or any part of this Contract without the State’s prior written consent</w:t>
      </w:r>
      <w:ins w:id="9" w:author="Author">
        <w:r w:rsidR="00A80DFA">
          <w:rPr>
            <w:rFonts w:ascii="Times New Roman" w:eastAsia="Times New Roman" w:hAnsi="Times New Roman" w:cs="Times New Roman"/>
          </w:rPr>
          <w:t xml:space="preserve">, </w:t>
        </w:r>
        <w:r w:rsidR="00A80DFA" w:rsidRPr="00EE57A5">
          <w:rPr>
            <w:sz w:val="20"/>
            <w:szCs w:val="20"/>
          </w:rPr>
          <w:t>provided, however, that PowerSchool may assign its rights and obligations under this Agreement without the consent of the Customer in the event PowerSchool hereafter effects a corporate reorganization, consolidates with, or</w:t>
        </w:r>
        <w:r w:rsidR="00A80DFA" w:rsidRPr="00EE57A5">
          <w:rPr>
            <w:spacing w:val="-11"/>
            <w:sz w:val="20"/>
            <w:szCs w:val="20"/>
          </w:rPr>
          <w:t xml:space="preserve"> </w:t>
        </w:r>
        <w:r w:rsidR="00A80DFA" w:rsidRPr="00EE57A5">
          <w:rPr>
            <w:sz w:val="20"/>
            <w:szCs w:val="20"/>
          </w:rPr>
          <w:t>merges</w:t>
        </w:r>
        <w:r w:rsidR="00A80DFA" w:rsidRPr="00EE57A5">
          <w:rPr>
            <w:spacing w:val="-11"/>
            <w:sz w:val="20"/>
            <w:szCs w:val="20"/>
          </w:rPr>
          <w:t xml:space="preserve"> </w:t>
        </w:r>
        <w:r w:rsidR="00A80DFA" w:rsidRPr="00EE57A5">
          <w:rPr>
            <w:sz w:val="20"/>
            <w:szCs w:val="20"/>
          </w:rPr>
          <w:t>into,</w:t>
        </w:r>
        <w:r w:rsidR="00A80DFA" w:rsidRPr="00EE57A5">
          <w:rPr>
            <w:spacing w:val="-12"/>
            <w:sz w:val="20"/>
            <w:szCs w:val="20"/>
          </w:rPr>
          <w:t xml:space="preserve"> </w:t>
        </w:r>
        <w:r w:rsidR="00A80DFA" w:rsidRPr="00EE57A5">
          <w:rPr>
            <w:sz w:val="20"/>
            <w:szCs w:val="20"/>
          </w:rPr>
          <w:t>any</w:t>
        </w:r>
        <w:r w:rsidR="00A80DFA" w:rsidRPr="00EE57A5">
          <w:rPr>
            <w:spacing w:val="-11"/>
            <w:sz w:val="20"/>
            <w:szCs w:val="20"/>
          </w:rPr>
          <w:t xml:space="preserve"> </w:t>
        </w:r>
        <w:r w:rsidR="00A80DFA" w:rsidRPr="00EE57A5">
          <w:rPr>
            <w:sz w:val="20"/>
            <w:szCs w:val="20"/>
          </w:rPr>
          <w:t>person</w:t>
        </w:r>
        <w:r w:rsidR="00A80DFA" w:rsidRPr="00EE57A5">
          <w:rPr>
            <w:spacing w:val="-10"/>
            <w:sz w:val="20"/>
            <w:szCs w:val="20"/>
          </w:rPr>
          <w:t xml:space="preserve"> </w:t>
        </w:r>
        <w:r w:rsidR="00A80DFA" w:rsidRPr="00EE57A5">
          <w:rPr>
            <w:sz w:val="20"/>
            <w:szCs w:val="20"/>
          </w:rPr>
          <w:t>or</w:t>
        </w:r>
        <w:r w:rsidR="00A80DFA" w:rsidRPr="00EE57A5">
          <w:rPr>
            <w:spacing w:val="-11"/>
            <w:sz w:val="20"/>
            <w:szCs w:val="20"/>
          </w:rPr>
          <w:t xml:space="preserve"> </w:t>
        </w:r>
        <w:r w:rsidR="00A80DFA" w:rsidRPr="00EE57A5">
          <w:rPr>
            <w:sz w:val="20"/>
            <w:szCs w:val="20"/>
          </w:rPr>
          <w:t>transfers</w:t>
        </w:r>
        <w:r w:rsidR="00A80DFA" w:rsidRPr="00EE57A5">
          <w:rPr>
            <w:spacing w:val="-11"/>
            <w:sz w:val="20"/>
            <w:szCs w:val="20"/>
          </w:rPr>
          <w:t xml:space="preserve"> </w:t>
        </w:r>
        <w:r w:rsidR="00A80DFA" w:rsidRPr="00EE57A5">
          <w:rPr>
            <w:sz w:val="20"/>
            <w:szCs w:val="20"/>
          </w:rPr>
          <w:t>all</w:t>
        </w:r>
        <w:r w:rsidR="00A80DFA" w:rsidRPr="00EE57A5">
          <w:rPr>
            <w:spacing w:val="-13"/>
            <w:sz w:val="20"/>
            <w:szCs w:val="20"/>
          </w:rPr>
          <w:t xml:space="preserve"> </w:t>
        </w:r>
        <w:r w:rsidR="00A80DFA" w:rsidRPr="00EE57A5">
          <w:rPr>
            <w:sz w:val="20"/>
            <w:szCs w:val="20"/>
          </w:rPr>
          <w:t>or substantially all of its properties or assets to any entity</w:t>
        </w:r>
      </w:ins>
      <w:r w:rsidRPr="006E4F58">
        <w:rPr>
          <w:rFonts w:ascii="Times New Roman" w:eastAsia="Times New Roman" w:hAnsi="Times New Roman" w:cs="Times New Roman"/>
        </w:rPr>
        <w:t>.</w:t>
      </w:r>
      <w:del w:id="10" w:author="Author">
        <w:r w:rsidRPr="006E4F58" w:rsidDel="00864CB2">
          <w:rPr>
            <w:rFonts w:ascii="Times New Roman" w:eastAsia="Times New Roman" w:hAnsi="Times New Roman" w:cs="Times New Roman"/>
          </w:rPr>
          <w:delText xml:space="preserve"> </w:delText>
        </w:r>
        <w:r w:rsidDel="00864CB2">
          <w:rPr>
            <w:rFonts w:ascii="Times New Roman" w:eastAsia="Times New Roman" w:hAnsi="Times New Roman" w:cs="Times New Roman"/>
          </w:rPr>
          <w:delText xml:space="preserve">Additionally, </w:delText>
        </w:r>
        <w:r w:rsidDel="00864CB2">
          <w:rPr>
            <w:rFonts w:ascii="Times New Roman" w:hAnsi="Times New Roman"/>
            <w:spacing w:val="-3"/>
          </w:rPr>
          <w:delText>t</w:delText>
        </w:r>
      </w:del>
      <w:ins w:id="11" w:author="Author">
        <w:r w:rsidR="00C62FB3">
          <w:rPr>
            <w:rFonts w:ascii="Times New Roman" w:hAnsi="Times New Roman"/>
            <w:spacing w:val="-3"/>
          </w:rPr>
          <w:t xml:space="preserve"> </w:t>
        </w:r>
        <w:r w:rsidR="00864CB2">
          <w:rPr>
            <w:rFonts w:ascii="Times New Roman" w:hAnsi="Times New Roman"/>
            <w:spacing w:val="-3"/>
          </w:rPr>
          <w:t>T</w:t>
        </w:r>
      </w:ins>
      <w:r>
        <w:rPr>
          <w:rFonts w:ascii="Times New Roman" w:hAnsi="Times New Roman"/>
          <w:spacing w:val="-3"/>
        </w:rPr>
        <w:t xml:space="preserve">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169D6E91"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6.  </w:t>
      </w:r>
      <w:ins w:id="12" w:author="Author">
        <w:r w:rsidR="00C62FB3">
          <w:rPr>
            <w:rFonts w:ascii="Times New Roman" w:eastAsia="Times New Roman" w:hAnsi="Times New Roman" w:cs="Times New Roman"/>
            <w:b/>
          </w:rPr>
          <w:t xml:space="preserve">Reserved. </w:t>
        </w:r>
      </w:ins>
      <w:del w:id="13" w:author="Author">
        <w:r w:rsidRPr="006E4F58" w:rsidDel="00C62FB3">
          <w:rPr>
            <w:rFonts w:ascii="Times New Roman" w:eastAsia="Times New Roman" w:hAnsi="Times New Roman" w:cs="Times New Roman"/>
            <w:b/>
          </w:rPr>
          <w:delText>Assignment of Antitrust Claims.</w:delText>
        </w:r>
        <w:r w:rsidR="006157BA" w:rsidDel="00C62FB3">
          <w:rPr>
            <w:rFonts w:ascii="Times New Roman" w:eastAsia="Times New Roman" w:hAnsi="Times New Roman" w:cs="Times New Roman"/>
          </w:rPr>
          <w:delText xml:space="preserve">  </w:delText>
        </w:r>
        <w:r w:rsidRPr="006E4F58" w:rsidDel="00C62FB3">
          <w:rPr>
            <w:rFonts w:ascii="Times New Roman" w:eastAsia="Times New Roman" w:hAnsi="Times New Roman" w:cs="Times New Roman"/>
          </w:rPr>
          <w:delTex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delText>
        </w:r>
      </w:del>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19028961"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xml:space="preserve">, and audit </w:t>
      </w:r>
      <w:del w:id="14" w:author="Author">
        <w:r w:rsidRPr="006E4F58" w:rsidDel="009E132A">
          <w:rPr>
            <w:rFonts w:ascii="Times New Roman" w:eastAsia="Times New Roman" w:hAnsi="Times New Roman" w:cs="Times New Roman"/>
          </w:rPr>
          <w:delText xml:space="preserve">guidelines </w:delText>
        </w:r>
      </w:del>
      <w:ins w:id="15" w:author="Author">
        <w:r w:rsidR="009E132A">
          <w:rPr>
            <w:rFonts w:ascii="Times New Roman" w:eastAsia="Times New Roman" w:hAnsi="Times New Roman" w:cs="Times New Roman"/>
          </w:rPr>
          <w:t xml:space="preserve">statutory requirements </w:t>
        </w:r>
      </w:ins>
      <w:r w:rsidRPr="006E4F58">
        <w:rPr>
          <w:rFonts w:ascii="Times New Roman" w:eastAsia="Times New Roman" w:hAnsi="Times New Roman" w:cs="Times New Roman"/>
        </w:rPr>
        <w:t>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675ACB4"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w:t>
      </w:r>
      <w:r w:rsidR="00965EFD">
        <w:rPr>
          <w:rFonts w:ascii="Times New Roman" w:eastAsia="Times New Roman" w:hAnsi="Times New Roman" w:cs="Times New Roman"/>
        </w:rPr>
        <w:t>1</w:t>
      </w:r>
      <w:r w:rsidRPr="006E4F58">
        <w:rPr>
          <w:rFonts w:ascii="Times New Roman" w:eastAsia="Times New Roman" w:hAnsi="Times New Roman" w:cs="Times New Roman"/>
        </w:rPr>
        <w:t xml:space="preserve">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w:t>
      </w:r>
      <w:r w:rsidRPr="006E4F58">
        <w:rPr>
          <w:rFonts w:ascii="Times New Roman" w:eastAsia="Times New Roman" w:hAnsi="Times New Roman" w:cs="Times New Roman"/>
        </w:rPr>
        <w:lastRenderedPageBreak/>
        <w:t xml:space="preserve">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ins w:id="16" w:author="Author">
        <w:r w:rsidR="00C62FB3">
          <w:rPr>
            <w:rFonts w:ascii="Times New Roman" w:eastAsia="Times New Roman" w:hAnsi="Times New Roman" w:cs="Times New Roman"/>
          </w:rPr>
          <w:t xml:space="preserve"> </w:t>
        </w:r>
      </w:ins>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500C077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w:t>
      </w:r>
      <w:ins w:id="17" w:author="Author">
        <w:r w:rsidR="009E132A">
          <w:rPr>
            <w:rFonts w:ascii="Times New Roman" w:eastAsia="Times New Roman" w:hAnsi="Times New Roman" w:cs="Times New Roman"/>
          </w:rPr>
          <w:t xml:space="preserve"> enacted</w:t>
        </w:r>
      </w:ins>
      <w:r w:rsidRPr="006E4F58">
        <w:rPr>
          <w:rFonts w:ascii="Times New Roman" w:eastAsia="Times New Roman" w:hAnsi="Times New Roman" w:cs="Times New Roman"/>
        </w:rPr>
        <w:t xml:space="preserve">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5D968B6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r w:rsidR="00D17F23" w:rsidRPr="006E4F58">
        <w:rPr>
          <w:rFonts w:ascii="Times New Roman" w:eastAsia="Times New Roman" w:hAnsi="Times New Roman" w:cs="Times New Roman"/>
        </w:rPr>
        <w:t>Commission or</w:t>
      </w:r>
      <w:r w:rsidRPr="006E4F58">
        <w:rPr>
          <w:rFonts w:ascii="Times New Roman" w:eastAsia="Times New Roman" w:hAnsi="Times New Roman" w:cs="Times New Roman"/>
        </w:rPr>
        <w:t xml:space="preserve"> visit the Inspector General’s website at </w:t>
      </w:r>
      <w:hyperlink r:id="rId13"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38FB9ABA"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certifies by entering into this Contract that neither it nor its principal(s) is presently in arrears in payment of taxes, permit fees or other statutory, regulatory or judicially required payments to the State of Indiana.</w:t>
      </w:r>
      <w:del w:id="18" w:author="Author">
        <w:r w:rsidRPr="006E4F58" w:rsidDel="005253F2">
          <w:rPr>
            <w:rFonts w:ascii="Times New Roman" w:eastAsia="Times New Roman" w:hAnsi="Times New Roman" w:cs="Times New Roman"/>
          </w:rPr>
          <w:delText xml:space="preserve"> The Contractor agrees that any payments currently due to the State of Indiana may be withheld from payments due to the Contractor</w:delText>
        </w:r>
      </w:del>
      <w:r w:rsidRPr="006E4F58">
        <w:rPr>
          <w:rFonts w:ascii="Times New Roman" w:eastAsia="Times New Roman" w:hAnsi="Times New Roman" w:cs="Times New Roman"/>
        </w:rPr>
        <w:t>.</w:t>
      </w:r>
      <w:del w:id="19" w:author="Author">
        <w:r w:rsidRPr="006E4F58" w:rsidDel="005253F2">
          <w:rPr>
            <w:rFonts w:ascii="Times New Roman" w:eastAsia="Times New Roman" w:hAnsi="Times New Roman" w:cs="Times New Roman"/>
          </w:rPr>
          <w:delText xml:space="preserve"> Additionally, further work or payments may be withheld, delayed, or denied and/or this Contract suspended until the Contractor is current in its payments and has submitted proof of such payment to the State.</w:delText>
        </w:r>
      </w:del>
      <w:r w:rsidRPr="006E4F58">
        <w:rPr>
          <w:rFonts w:ascii="Times New Roman" w:eastAsia="Times New Roman" w:hAnsi="Times New Roman" w:cs="Times New Roman"/>
        </w:rPr>
        <w:t xml:space="preserv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5556808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D.  The Contractor warrants that it has no current, pending or outstanding criminal, civil, or enforcement actions initiated by the State, and agrees that it will immediately notify the State of any such actions.  </w:t>
      </w:r>
      <w:del w:id="20" w:author="Author">
        <w:r w:rsidRPr="006E4F58" w:rsidDel="006849AD">
          <w:rPr>
            <w:rFonts w:ascii="Times New Roman" w:eastAsia="Times New Roman" w:hAnsi="Times New Roman" w:cs="Times New Roman"/>
          </w:rPr>
          <w:delText>During the term of such actions, the Contractor agrees that the State may delay, withhold, or deny work under any supplement, amendment, change order or other contractual device issued pursuant to this Contract.</w:delText>
        </w:r>
      </w:del>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4B5B773B" w:rsidR="006E4F58" w:rsidRPr="006E4F58" w:rsidRDefault="006E4F58" w:rsidP="006E4F58">
      <w:pPr>
        <w:spacing w:after="0" w:line="240" w:lineRule="auto"/>
        <w:rPr>
          <w:rFonts w:ascii="Times New Roman" w:eastAsia="Times New Roman" w:hAnsi="Times New Roman" w:cs="Times New Roman"/>
        </w:rPr>
      </w:pPr>
      <w:del w:id="21" w:author="Author">
        <w:r w:rsidRPr="006E4F58" w:rsidDel="00E1470B">
          <w:rPr>
            <w:rFonts w:ascii="Times New Roman" w:eastAsia="Times New Roman" w:hAnsi="Times New Roman" w:cs="Times New Roman"/>
          </w:rPr>
          <w:delTex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delText>
        </w:r>
        <w:r w:rsidRPr="006E4F58" w:rsidDel="00E1470B">
          <w:rPr>
            <w:rFonts w:ascii="Times New Roman" w:eastAsia="Times New Roman" w:hAnsi="Times New Roman" w:cs="Times New Roman"/>
          </w:rPr>
          <w:lastRenderedPageBreak/>
          <w:delText>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delText>
        </w:r>
        <w:r w:rsidR="00D515C5" w:rsidDel="00E1470B">
          <w:rPr>
            <w:rFonts w:ascii="Times New Roman" w:eastAsia="Times New Roman" w:hAnsi="Times New Roman" w:cs="Times New Roman"/>
          </w:rPr>
          <w:delText xml:space="preserve"> </w:delText>
        </w:r>
        <w:r w:rsidRPr="006E4F58" w:rsidDel="00E1470B">
          <w:rPr>
            <w:rFonts w:ascii="Times New Roman" w:eastAsia="Times New Roman" w:hAnsi="Times New Roman" w:cs="Times New Roman"/>
          </w:rPr>
          <w:delText>5-17-5.</w:delText>
        </w:r>
      </w:del>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6711180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w:t>
      </w:r>
      <w:del w:id="22" w:author="Author">
        <w:r w:rsidRPr="006E4F58" w:rsidDel="006849AD">
          <w:rPr>
            <w:rFonts w:ascii="Times New Roman" w:eastAsia="Times New Roman" w:hAnsi="Times New Roman" w:cs="Times New Roman"/>
          </w:rPr>
          <w:delText xml:space="preserve">Contractor warrants that the Contractor </w:delText>
        </w:r>
      </w:del>
      <w:r w:rsidRPr="006E4F58">
        <w:rPr>
          <w:rFonts w:ascii="Times New Roman" w:eastAsia="Times New Roman" w:hAnsi="Times New Roman" w:cs="Times New Roman"/>
        </w:rPr>
        <w:t>and its subcontractors, if any, shall obtain and maintain all required permits, licenses, registrations, and approvals, and shall comply with all health, safety, and environmental statutes, rules, or regulations in the performance of work activities for the State.</w:t>
      </w:r>
      <w:del w:id="23" w:author="Author">
        <w:r w:rsidRPr="006E4F58" w:rsidDel="006849AD">
          <w:rPr>
            <w:rFonts w:ascii="Times New Roman" w:eastAsia="Times New Roman" w:hAnsi="Times New Roman" w:cs="Times New Roman"/>
          </w:rPr>
          <w:delText xml:space="preserve"> Failure to do so may be deemed a material breach of this Contract and grounds for immediate termination and denial of further work with the State.</w:delText>
        </w:r>
      </w:del>
      <w:r w:rsidRPr="006E4F58">
        <w:rPr>
          <w:rFonts w:ascii="Times New Roman" w:eastAsia="Times New Roman" w:hAnsi="Times New Roman" w:cs="Times New Roman"/>
        </w:rPr>
        <w:t xml:space="preserv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24" w:name="IC24-5-12"/>
      <w:r w:rsidRPr="006E4F58">
        <w:rPr>
          <w:rFonts w:ascii="Times New Roman" w:eastAsia="Times New Roman" w:hAnsi="Times New Roman" w:cs="Times New Roman"/>
        </w:rPr>
        <w:t>Telephone Solicitations</w:t>
      </w:r>
      <w:bookmarkEnd w:id="24"/>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25" w:name="IC24-5-14"/>
      <w:r w:rsidRPr="006E4F58">
        <w:rPr>
          <w:rFonts w:ascii="Times New Roman" w:eastAsia="Times New Roman" w:hAnsi="Times New Roman" w:cs="Times New Roman"/>
        </w:rPr>
        <w:t>Regulation of Automatic Dialing Machines</w:t>
      </w:r>
      <w:bookmarkEnd w:id="25"/>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4420EF5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w:t>
      </w:r>
      <w:del w:id="26" w:author="Author">
        <w:r w:rsidRPr="006E4F58" w:rsidDel="006849AD">
          <w:rPr>
            <w:rFonts w:ascii="Times New Roman" w:eastAsia="Times New Roman" w:hAnsi="Times New Roman" w:cs="Times New Roman"/>
          </w:rPr>
          <w:delText xml:space="preserve">to the State’s reasonable satisfaction, as determined at the discretion of the undersigned State representative and </w:delText>
        </w:r>
      </w:del>
      <w:r w:rsidRPr="006E4F58">
        <w:rPr>
          <w:rFonts w:ascii="Times New Roman" w:eastAsia="Times New Roman" w:hAnsi="Times New Roman" w:cs="Times New Roman"/>
        </w:rPr>
        <w:t xml:space="preserve">in accordance with all applicable federal, state, local laws, ordinances, rules and regulations. The State shall not be required to pay for work </w:t>
      </w:r>
      <w:del w:id="27" w:author="Author">
        <w:r w:rsidRPr="006E4F58" w:rsidDel="00B22C95">
          <w:rPr>
            <w:rFonts w:ascii="Times New Roman" w:eastAsia="Times New Roman" w:hAnsi="Times New Roman" w:cs="Times New Roman"/>
          </w:rPr>
          <w:delText xml:space="preserve">found to be unsatisfactory, inconsistent with this Contract </w:delText>
        </w:r>
        <w:r w:rsidR="00105774" w:rsidDel="00B22C95">
          <w:rPr>
            <w:rFonts w:ascii="Times New Roman" w:eastAsia="Times New Roman" w:hAnsi="Times New Roman" w:cs="Times New Roman"/>
          </w:rPr>
          <w:delText xml:space="preserve">or </w:delText>
        </w:r>
      </w:del>
      <w:r w:rsidR="00105774">
        <w:rPr>
          <w:rFonts w:ascii="Times New Roman" w:eastAsia="Times New Roman" w:hAnsi="Times New Roman" w:cs="Times New Roman"/>
        </w:rPr>
        <w:t>performed in violation of any</w:t>
      </w:r>
      <w:r w:rsidRPr="006E4F58">
        <w:rPr>
          <w:rFonts w:ascii="Times New Roman" w:eastAsia="Times New Roman" w:hAnsi="Times New Roman" w:cs="Times New Roman"/>
        </w:rPr>
        <w:t xml:space="preserve"> federal,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60A5D605" w:rsidR="006E4F58" w:rsidRPr="006E4F58" w:rsidDel="00B22C95" w:rsidRDefault="006E4F58" w:rsidP="006E4F58">
      <w:pPr>
        <w:spacing w:after="0" w:line="240" w:lineRule="auto"/>
        <w:rPr>
          <w:del w:id="28" w:author="Author"/>
          <w:rFonts w:ascii="Times New Roman" w:eastAsia="Times New Roman" w:hAnsi="Times New Roman" w:cs="Times New Roman"/>
        </w:rPr>
      </w:pPr>
      <w:del w:id="29" w:author="Author">
        <w:r w:rsidRPr="006E4F58" w:rsidDel="00B22C95">
          <w:rPr>
            <w:rFonts w:ascii="Times New Roman" w:eastAsia="Times New Roman" w:hAnsi="Times New Roman" w:cs="Times New Roman"/>
            <w:b/>
          </w:rPr>
          <w:delText>12.  Confidentiality of State Information</w:delText>
        </w:r>
        <w:r w:rsidRPr="006E4F58" w:rsidDel="00B22C95">
          <w:rPr>
            <w:rFonts w:ascii="Times New Roman" w:eastAsia="Times New Roman" w:hAnsi="Times New Roman" w:cs="Times New Roman"/>
          </w:rPr>
          <w:delText xml:space="preserve">.  The Contractor understands and agrees that data, materials, </w:delText>
        </w:r>
        <w:commentRangeStart w:id="30"/>
        <w:r w:rsidRPr="006E4F58" w:rsidDel="00B22C95">
          <w:rPr>
            <w:rFonts w:ascii="Times New Roman" w:eastAsia="Times New Roman" w:hAnsi="Times New Roman" w:cs="Times New Roman"/>
          </w:rPr>
          <w:delText>and</w:delText>
        </w:r>
      </w:del>
      <w:commentRangeEnd w:id="30"/>
      <w:r w:rsidR="000B7EBC">
        <w:rPr>
          <w:rStyle w:val="CommentReference"/>
        </w:rPr>
        <w:commentReference w:id="30"/>
      </w:r>
      <w:del w:id="31" w:author="Author">
        <w:r w:rsidRPr="006E4F58" w:rsidDel="00B22C95">
          <w:rPr>
            <w:rFonts w:ascii="Times New Roman" w:eastAsia="Times New Roman" w:hAnsi="Times New Roman" w:cs="Times New Roman"/>
          </w:rPr>
          <w:delText xml:space="preserve">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delText>
        </w:r>
      </w:del>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4E3161EA" w:rsidR="006E4F58" w:rsidRPr="006E4F58" w:rsidDel="00B22C95" w:rsidRDefault="006E4F58" w:rsidP="006E4F58">
      <w:pPr>
        <w:spacing w:after="0" w:line="240" w:lineRule="auto"/>
        <w:rPr>
          <w:del w:id="32" w:author="Author"/>
          <w:rFonts w:ascii="Times New Roman" w:eastAsia="Times New Roman" w:hAnsi="Times New Roman" w:cs="Times New Roman"/>
        </w:rPr>
      </w:pPr>
      <w:del w:id="33" w:author="Author">
        <w:r w:rsidRPr="006E4F58" w:rsidDel="00B22C95">
          <w:rPr>
            <w:rFonts w:ascii="Times New Roman" w:eastAsia="Times New Roman" w:hAnsi="Times New Roman" w:cs="Times New Roman"/>
          </w:rPr>
          <w:lastRenderedPageBreak/>
          <w:delTex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delText>
        </w:r>
        <w:r w:rsidR="003E4E84" w:rsidDel="00B22C95">
          <w:rPr>
            <w:rFonts w:ascii="Times New Roman" w:eastAsia="Times New Roman" w:hAnsi="Times New Roman" w:cs="Times New Roman"/>
          </w:rPr>
          <w:delText xml:space="preserve"> </w:delText>
        </w:r>
        <w:r w:rsidRPr="006E4F58" w:rsidDel="00B22C95">
          <w:rPr>
            <w:rFonts w:ascii="Times New Roman" w:eastAsia="Times New Roman" w:hAnsi="Times New Roman" w:cs="Times New Roman"/>
          </w:rPr>
          <w:delText>4-1-10 and IC §</w:delText>
        </w:r>
        <w:r w:rsidR="003E4E84" w:rsidDel="00B22C95">
          <w:rPr>
            <w:rFonts w:ascii="Times New Roman" w:eastAsia="Times New Roman" w:hAnsi="Times New Roman" w:cs="Times New Roman"/>
          </w:rPr>
          <w:delText xml:space="preserve"> </w:delText>
        </w:r>
        <w:r w:rsidRPr="006E4F58" w:rsidDel="00B22C95">
          <w:rPr>
            <w:rFonts w:ascii="Times New Roman" w:eastAsia="Times New Roman" w:hAnsi="Times New Roman" w:cs="Times New Roman"/>
          </w:rPr>
          <w:delText>4-1-11.  If any Social Security number(s) is/are disclosed by Contractor, Contractor agrees to pay the cost of the notice of disclosure of a breach of the security of the system in addition to any other claims and expenses for which it is liable under the terms of this contract.</w:delText>
        </w:r>
      </w:del>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3EF1FBC0" w:rsidR="006E4F58" w:rsidRPr="006E4F58" w:rsidDel="00A23F97" w:rsidRDefault="006E4F58" w:rsidP="006E4F58">
      <w:pPr>
        <w:spacing w:after="0" w:line="240" w:lineRule="auto"/>
        <w:rPr>
          <w:del w:id="34" w:author="Author"/>
          <w:rFonts w:ascii="Times New Roman" w:eastAsia="Times New Roman" w:hAnsi="Times New Roman" w:cs="Times New Roman"/>
          <w:b/>
        </w:rPr>
      </w:pPr>
      <w:del w:id="35" w:author="Author">
        <w:r w:rsidRPr="006E4F58" w:rsidDel="00A23F97">
          <w:rPr>
            <w:rFonts w:ascii="Times New Roman" w:eastAsia="Times New Roman" w:hAnsi="Times New Roman" w:cs="Times New Roman"/>
            <w:b/>
          </w:rPr>
          <w:delText xml:space="preserve">13.  Continuity of Services.   </w:delText>
        </w:r>
      </w:del>
    </w:p>
    <w:p w14:paraId="172A122D" w14:textId="56FAE2EF" w:rsidR="006E4F58" w:rsidRPr="006E4F58" w:rsidDel="00A23F97" w:rsidRDefault="006E4F58" w:rsidP="006E4F58">
      <w:pPr>
        <w:spacing w:after="0" w:line="240" w:lineRule="auto"/>
        <w:rPr>
          <w:del w:id="36" w:author="Author"/>
          <w:rFonts w:ascii="Times New Roman" w:eastAsia="Times New Roman" w:hAnsi="Times New Roman" w:cs="Times New Roman"/>
        </w:rPr>
      </w:pPr>
      <w:del w:id="37" w:author="Author">
        <w:r w:rsidRPr="006E4F58" w:rsidDel="00A23F97">
          <w:rPr>
            <w:rFonts w:ascii="Times New Roman" w:eastAsia="Times New Roman" w:hAnsi="Times New Roman" w:cs="Times New Roman"/>
          </w:rPr>
          <w:delText>A.  The Contractor recognizes that the service(s) to be performed under this Contract are vital to the State and must be continued without interruption and that, upon Contract expiration, a successor, either the State or another contractor, may continue them.  The Contractor agrees to:</w:delText>
        </w:r>
      </w:del>
    </w:p>
    <w:p w14:paraId="172A122E" w14:textId="52C5E5F3" w:rsidR="006E4F58" w:rsidRPr="007412B2" w:rsidDel="00A23F97" w:rsidRDefault="006E4F58" w:rsidP="007412B2">
      <w:pPr>
        <w:pStyle w:val="ListParagraph"/>
        <w:numPr>
          <w:ilvl w:val="0"/>
          <w:numId w:val="6"/>
        </w:numPr>
        <w:spacing w:after="0" w:line="240" w:lineRule="auto"/>
        <w:rPr>
          <w:del w:id="38" w:author="Author"/>
          <w:rFonts w:ascii="Times New Roman" w:eastAsia="Times New Roman" w:hAnsi="Times New Roman" w:cs="Times New Roman"/>
        </w:rPr>
      </w:pPr>
      <w:bookmarkStart w:id="39" w:name="_Toc236554569"/>
      <w:del w:id="40" w:author="Author">
        <w:r w:rsidRPr="007412B2" w:rsidDel="00A23F97">
          <w:rPr>
            <w:rFonts w:ascii="Times New Roman" w:eastAsia="Times New Roman" w:hAnsi="Times New Roman" w:cs="Times New Roman"/>
          </w:rPr>
          <w:delText>Furnish phase-in training; and</w:delText>
        </w:r>
        <w:bookmarkEnd w:id="39"/>
      </w:del>
    </w:p>
    <w:p w14:paraId="172A122F" w14:textId="4146D1A1" w:rsidR="006E4F58" w:rsidRPr="007412B2" w:rsidDel="00A23F97" w:rsidRDefault="006E4F58" w:rsidP="007412B2">
      <w:pPr>
        <w:pStyle w:val="ListParagraph"/>
        <w:numPr>
          <w:ilvl w:val="0"/>
          <w:numId w:val="6"/>
        </w:numPr>
        <w:spacing w:after="0" w:line="240" w:lineRule="auto"/>
        <w:ind w:right="-360"/>
        <w:rPr>
          <w:del w:id="41" w:author="Author"/>
          <w:rFonts w:ascii="Times New Roman" w:eastAsia="Times New Roman" w:hAnsi="Times New Roman" w:cs="Times New Roman"/>
        </w:rPr>
      </w:pPr>
      <w:del w:id="42" w:author="Author">
        <w:r w:rsidRPr="007412B2" w:rsidDel="00A23F97">
          <w:rPr>
            <w:rFonts w:ascii="Times New Roman" w:eastAsia="Times New Roman" w:hAnsi="Times New Roman" w:cs="Times New Roman"/>
          </w:rPr>
          <w:delText>Exercise its best efforts and cooperation to effect an orderly and efficient transition to a successor.</w:delText>
        </w:r>
      </w:del>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1AE73BA7" w:rsidR="006E4F58" w:rsidRPr="006E4F58" w:rsidDel="00A23F97" w:rsidRDefault="006E4F58" w:rsidP="006E4F58">
      <w:pPr>
        <w:spacing w:after="0" w:line="240" w:lineRule="auto"/>
        <w:rPr>
          <w:del w:id="43" w:author="Author"/>
          <w:rFonts w:ascii="Times New Roman" w:eastAsia="Times New Roman" w:hAnsi="Times New Roman" w:cs="Times New Roman"/>
        </w:rPr>
      </w:pPr>
      <w:del w:id="44" w:author="Author">
        <w:r w:rsidRPr="006E4F58" w:rsidDel="00A23F97">
          <w:rPr>
            <w:rFonts w:ascii="Times New Roman" w:eastAsia="Times New Roman" w:hAnsi="Times New Roman" w:cs="Times New Roman"/>
          </w:rPr>
          <w:delText>B.  The Contractor shall, upon the State's written notice:</w:delText>
        </w:r>
      </w:del>
    </w:p>
    <w:p w14:paraId="172A1232" w14:textId="1A502FED" w:rsidR="006E4F58" w:rsidRPr="006E4F58" w:rsidDel="00A23F97" w:rsidRDefault="006E4F58" w:rsidP="00260DA0">
      <w:pPr>
        <w:numPr>
          <w:ilvl w:val="0"/>
          <w:numId w:val="2"/>
        </w:numPr>
        <w:tabs>
          <w:tab w:val="clear" w:pos="360"/>
        </w:tabs>
        <w:spacing w:after="0" w:line="240" w:lineRule="auto"/>
        <w:ind w:left="1260"/>
        <w:rPr>
          <w:del w:id="45" w:author="Author"/>
          <w:rFonts w:ascii="Times New Roman" w:eastAsia="Times New Roman" w:hAnsi="Times New Roman" w:cs="Times New Roman"/>
        </w:rPr>
      </w:pPr>
      <w:del w:id="46" w:author="Author">
        <w:r w:rsidRPr="006E4F58" w:rsidDel="00A23F97">
          <w:rPr>
            <w:rFonts w:ascii="Times New Roman" w:eastAsia="Times New Roman" w:hAnsi="Times New Roman" w:cs="Times New Roman"/>
          </w:rPr>
          <w:delText>Furnish phase-in, phase-out services for up to sixty (60) days after this Contract expires; and</w:delText>
        </w:r>
      </w:del>
    </w:p>
    <w:p w14:paraId="172A1233" w14:textId="6B74441E" w:rsidR="006E4F58" w:rsidRPr="006E4F58" w:rsidDel="00A23F97" w:rsidRDefault="006E4F58" w:rsidP="00260DA0">
      <w:pPr>
        <w:numPr>
          <w:ilvl w:val="0"/>
          <w:numId w:val="2"/>
        </w:numPr>
        <w:tabs>
          <w:tab w:val="clear" w:pos="360"/>
        </w:tabs>
        <w:spacing w:after="0" w:line="240" w:lineRule="auto"/>
        <w:ind w:left="1260"/>
        <w:rPr>
          <w:del w:id="47" w:author="Author"/>
          <w:rFonts w:ascii="Times New Roman" w:eastAsia="Times New Roman" w:hAnsi="Times New Roman" w:cs="Times New Roman"/>
        </w:rPr>
      </w:pPr>
      <w:del w:id="48" w:author="Author">
        <w:r w:rsidRPr="006E4F58" w:rsidDel="00A23F97">
          <w:rPr>
            <w:rFonts w:ascii="Times New Roman" w:eastAsia="Times New Roman" w:hAnsi="Times New Roman" w:cs="Times New Roman"/>
          </w:rPr>
          <w:delTex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delText>
        </w:r>
      </w:del>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6D30D350" w:rsidR="006E4F58" w:rsidRPr="006E4F58" w:rsidDel="00A23F97" w:rsidRDefault="006E4F58" w:rsidP="006E4F58">
      <w:pPr>
        <w:spacing w:after="0" w:line="240" w:lineRule="auto"/>
        <w:rPr>
          <w:del w:id="49" w:author="Author"/>
          <w:rFonts w:ascii="Times New Roman" w:eastAsia="Times New Roman" w:hAnsi="Times New Roman" w:cs="Times New Roman"/>
        </w:rPr>
      </w:pPr>
      <w:del w:id="50" w:author="Author">
        <w:r w:rsidRPr="006E4F58" w:rsidDel="00A23F97">
          <w:rPr>
            <w:rFonts w:ascii="Times New Roman" w:eastAsia="Times New Roman" w:hAnsi="Times New Roman" w:cs="Times New Roman"/>
          </w:rPr>
          <w:delTex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delText>
        </w:r>
      </w:del>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3D381447" w:rsidR="006E4F58" w:rsidRPr="006E4F58" w:rsidDel="00A23F97" w:rsidRDefault="006E4F58" w:rsidP="006E4F58">
      <w:pPr>
        <w:spacing w:after="0" w:line="240" w:lineRule="auto"/>
        <w:rPr>
          <w:del w:id="51" w:author="Author"/>
          <w:rFonts w:ascii="Times New Roman" w:eastAsia="Times New Roman" w:hAnsi="Times New Roman" w:cs="Times New Roman"/>
        </w:rPr>
      </w:pPr>
      <w:del w:id="52" w:author="Author">
        <w:r w:rsidRPr="006E4F58" w:rsidDel="00A23F97">
          <w:rPr>
            <w:rFonts w:ascii="Times New Roman" w:eastAsia="Times New Roman" w:hAnsi="Times New Roman" w:cs="Times New Roman"/>
          </w:rPr>
          <w:delText>D.  The Contractor shall be reimbursed for all reasonable phase-in, phase-out costs (i.e., costs incurred within the agreed period after contract expiration that result from phase-in, phase-out operations).</w:delText>
        </w:r>
      </w:del>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w:t>
      </w:r>
      <w:proofErr w:type="gramStart"/>
      <w:r w:rsidRPr="006E4F58">
        <w:rPr>
          <w:rFonts w:ascii="Times New Roman" w:eastAsia="Times New Roman" w:hAnsi="Times New Roman" w:cs="Times New Roman"/>
        </w:rPr>
        <w:t>agency</w:t>
      </w:r>
      <w:proofErr w:type="gramEnd"/>
      <w:r w:rsidRPr="006E4F58">
        <w:rPr>
          <w:rFonts w:ascii="Times New Roman" w:eastAsia="Times New Roman" w:hAnsi="Times New Roman" w:cs="Times New Roman"/>
        </w:rPr>
        <w:t xml:space="preserve">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55D615AE"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w:t>
      </w:r>
      <w:ins w:id="53" w:author="Author">
        <w:r w:rsidR="00A23F97">
          <w:rPr>
            <w:rFonts w:ascii="Times New Roman" w:eastAsia="Times New Roman" w:hAnsi="Times New Roman" w:cs="Times New Roman"/>
          </w:rPr>
          <w:t xml:space="preserve"> in good faith</w:t>
        </w:r>
      </w:ins>
      <w:r w:rsidR="006E4F58" w:rsidRPr="006E4F58">
        <w:rPr>
          <w:rFonts w:ascii="Times New Roman" w:eastAsia="Times New Roman" w:hAnsi="Times New Roman" w:cs="Times New Roman"/>
        </w:rPr>
        <w:t>.</w:t>
      </w:r>
      <w:del w:id="54" w:author="Author">
        <w:r w:rsidR="006E4F58" w:rsidRPr="006E4F58" w:rsidDel="00A23F97">
          <w:rPr>
            <w:rFonts w:ascii="Times New Roman" w:eastAsia="Times New Roman" w:hAnsi="Times New Roman" w:cs="Times New Roman"/>
          </w:rPr>
          <w:delText xml:space="preserve"> Time is of the essence in the resolution of disputes.</w:delText>
        </w:r>
      </w:del>
      <w:r w:rsidR="006E4F58" w:rsidRPr="006E4F58">
        <w:rPr>
          <w:rFonts w:ascii="Times New Roman" w:eastAsia="Times New Roman" w:hAnsi="Times New Roman" w:cs="Times New Roman"/>
        </w:rPr>
        <w:t xml:space="preserve">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0D2DE02B" w:rsidR="006E4F58" w:rsidRPr="006E4F58" w:rsidRDefault="006E4F58" w:rsidP="006E4F58">
      <w:pPr>
        <w:spacing w:after="0" w:line="240" w:lineRule="auto"/>
        <w:rPr>
          <w:rFonts w:ascii="Times New Roman" w:eastAsia="Times New Roman" w:hAnsi="Times New Roman" w:cs="Times New Roman"/>
        </w:rPr>
      </w:pPr>
      <w:del w:id="55" w:author="Author">
        <w:r w:rsidRPr="006E4F58" w:rsidDel="00A23F97">
          <w:rPr>
            <w:rFonts w:ascii="Times New Roman" w:eastAsia="Times New Roman" w:hAnsi="Times New Roman" w:cs="Times New Roman"/>
          </w:rPr>
          <w:delText xml:space="preserve">B.  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w:delText>
        </w:r>
        <w:commentRangeStart w:id="56"/>
        <w:r w:rsidRPr="006E4F58" w:rsidDel="00A23F97">
          <w:rPr>
            <w:rFonts w:ascii="Times New Roman" w:eastAsia="Times New Roman" w:hAnsi="Times New Roman" w:cs="Times New Roman"/>
          </w:rPr>
          <w:delText>costs</w:delText>
        </w:r>
      </w:del>
      <w:commentRangeEnd w:id="56"/>
      <w:r w:rsidR="000B7EBC">
        <w:rPr>
          <w:rStyle w:val="CommentReference"/>
        </w:rPr>
        <w:commentReference w:id="56"/>
      </w:r>
      <w:del w:id="57" w:author="Author">
        <w:r w:rsidRPr="006E4F58" w:rsidDel="00A23F97">
          <w:rPr>
            <w:rFonts w:ascii="Times New Roman" w:eastAsia="Times New Roman" w:hAnsi="Times New Roman" w:cs="Times New Roman"/>
          </w:rPr>
          <w:delText xml:space="preserve">. </w:delText>
        </w:r>
      </w:del>
    </w:p>
    <w:p w14:paraId="172A1244" w14:textId="77777777" w:rsidR="009C3620" w:rsidRDefault="009C3620" w:rsidP="009C3620">
      <w:pPr>
        <w:spacing w:after="0" w:line="240" w:lineRule="auto"/>
        <w:rPr>
          <w:rFonts w:ascii="Times New Roman" w:hAnsi="Times New Roman" w:cs="Times New Roman"/>
        </w:rPr>
      </w:pPr>
    </w:p>
    <w:p w14:paraId="172A1245" w14:textId="07C4AD09"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1F2EEC31" w:rsidR="009C3620" w:rsidRPr="009C3620" w:rsidRDefault="009C3620" w:rsidP="009C3620">
      <w:pPr>
        <w:spacing w:after="0" w:line="240" w:lineRule="auto"/>
        <w:rPr>
          <w:rFonts w:ascii="Times New Roman" w:eastAsia="Times New Roman" w:hAnsi="Times New Roman" w:cs="Times New Roman"/>
        </w:rPr>
      </w:pPr>
    </w:p>
    <w:p w14:paraId="172A1247" w14:textId="01A4E1C6"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2D76125E" w:rsidR="009C3620" w:rsidRPr="009C3620" w:rsidRDefault="009C3620" w:rsidP="009C3620">
      <w:pPr>
        <w:spacing w:after="0" w:line="240" w:lineRule="auto"/>
        <w:rPr>
          <w:rFonts w:ascii="Times New Roman" w:eastAsia="Times New Roman" w:hAnsi="Times New Roman" w:cs="Times New Roman"/>
        </w:rPr>
      </w:pPr>
    </w:p>
    <w:p w14:paraId="172A1249" w14:textId="112C4A9D"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6B371A56" w:rsidR="009C3620" w:rsidRPr="009C3620" w:rsidRDefault="009C3620" w:rsidP="009C3620">
      <w:pPr>
        <w:spacing w:after="0" w:line="240" w:lineRule="auto"/>
        <w:rPr>
          <w:rFonts w:ascii="Times New Roman" w:eastAsia="Times New Roman" w:hAnsi="Times New Roman" w:cs="Times New Roman"/>
        </w:rPr>
      </w:pPr>
    </w:p>
    <w:p w14:paraId="172A124B" w14:textId="2B619D4A"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444174EA"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w:t>
      </w:r>
      <w:r w:rsidRPr="006E4F58">
        <w:rPr>
          <w:rFonts w:ascii="Times New Roman" w:eastAsia="Times New Roman" w:hAnsi="Times New Roman" w:cs="Times New Roman"/>
        </w:rPr>
        <w:lastRenderedPageBreak/>
        <w:t xml:space="preserve">Contractor </w:t>
      </w:r>
      <w:ins w:id="58" w:author="Author">
        <w:r w:rsidR="00F236FC">
          <w:rPr>
            <w:rFonts w:ascii="Times New Roman" w:eastAsia="Times New Roman" w:hAnsi="Times New Roman" w:cs="Times New Roman"/>
          </w:rPr>
          <w:t>performing work on</w:t>
        </w:r>
        <w:r w:rsidR="002D3AD0">
          <w:rPr>
            <w:rFonts w:ascii="Times New Roman" w:eastAsia="Times New Roman" w:hAnsi="Times New Roman" w:cs="Times New Roman"/>
          </w:rPr>
          <w:t xml:space="preserve"> State of Indiana premises pursuant to an agreement resulting from this </w:t>
        </w:r>
        <w:proofErr w:type="spellStart"/>
        <w:r w:rsidR="002D3AD0">
          <w:rPr>
            <w:rFonts w:ascii="Times New Roman" w:eastAsia="Times New Roman" w:hAnsi="Times New Roman" w:cs="Times New Roman"/>
          </w:rPr>
          <w:t>RFP</w:t>
        </w:r>
        <w:del w:id="59" w:author="Author">
          <w:r w:rsidR="00F236FC" w:rsidDel="002D3AD0">
            <w:rPr>
              <w:rFonts w:ascii="Times New Roman" w:eastAsia="Times New Roman" w:hAnsi="Times New Roman" w:cs="Times New Roman"/>
            </w:rPr>
            <w:delText xml:space="preserve"> </w:delText>
          </w:r>
        </w:del>
      </w:ins>
      <w:r w:rsidRPr="006E4F58">
        <w:rPr>
          <w:rFonts w:ascii="Times New Roman" w:eastAsia="Times New Roman" w:hAnsi="Times New Roman" w:cs="Times New Roman"/>
        </w:rPr>
        <w:t>in</w:t>
      </w:r>
      <w:proofErr w:type="spellEnd"/>
      <w:r w:rsidRPr="006E4F58">
        <w:rPr>
          <w:rFonts w:ascii="Times New Roman" w:eastAsia="Times New Roman" w:hAnsi="Times New Roman" w:cs="Times New Roman"/>
        </w:rPr>
        <w:t xml:space="preserve">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0EED3A9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ins w:id="60" w:author="Author">
        <w:r w:rsidR="00B91ECD">
          <w:rPr>
            <w:rFonts w:ascii="Times New Roman" w:eastAsia="Times New Roman" w:hAnsi="Times New Roman" w:cs="Times New Roman"/>
          </w:rPr>
          <w:t xml:space="preserve"> (for any direct employees of Contractor performing work on-site </w:t>
        </w:r>
        <w:r w:rsidR="005D0E1E">
          <w:rPr>
            <w:rFonts w:ascii="Times New Roman" w:eastAsia="Times New Roman" w:hAnsi="Times New Roman" w:cs="Times New Roman"/>
          </w:rPr>
          <w:t>on State of Indiana premises pursuant to an agreement resulting from this RFP)</w:t>
        </w:r>
      </w:ins>
      <w:r w:rsidRPr="006E4F58">
        <w:rPr>
          <w:rFonts w:ascii="Times New Roman" w:eastAsia="Times New Roman" w:hAnsi="Times New Roman" w:cs="Times New Roman"/>
        </w:rPr>
        <w:t>:</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w:t>
      </w:r>
      <w:proofErr w:type="gramStart"/>
      <w:r w:rsidRPr="006E4F58">
        <w:rPr>
          <w:rFonts w:ascii="Times New Roman" w:eastAsia="Times New Roman" w:hAnsi="Times New Roman" w:cs="Times New Roman"/>
        </w:rPr>
        <w:t>possession</w:t>
      </w:r>
      <w:proofErr w:type="gramEnd"/>
      <w:r w:rsidRPr="006E4F58">
        <w:rPr>
          <w:rFonts w:ascii="Times New Roman" w:eastAsia="Times New Roman" w:hAnsi="Times New Roman" w:cs="Times New Roman"/>
        </w:rPr>
        <w:t xml:space="preserve">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w:t>
      </w:r>
      <w:proofErr w:type="gramStart"/>
      <w:r w:rsidRPr="006E4F58">
        <w:rPr>
          <w:rFonts w:ascii="Times New Roman" w:eastAsia="Times New Roman" w:hAnsi="Times New Roman" w:cs="Times New Roman"/>
        </w:rPr>
        <w:t>rehabilitation</w:t>
      </w:r>
      <w:proofErr w:type="gramEnd"/>
      <w:r w:rsidRPr="006E4F58">
        <w:rPr>
          <w:rFonts w:ascii="Times New Roman" w:eastAsia="Times New Roman" w:hAnsi="Times New Roman" w:cs="Times New Roman"/>
        </w:rPr>
        <w:t xml:space="preserve">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3CA5E823" w:rsidR="006E4F58" w:rsidRPr="006E4F58" w:rsidRDefault="006E4F58" w:rsidP="006E4F58">
      <w:pPr>
        <w:spacing w:after="0" w:line="240" w:lineRule="auto"/>
        <w:rPr>
          <w:rFonts w:ascii="Times New Roman" w:eastAsia="Times New Roman" w:hAnsi="Times New Roman" w:cs="Times New Roman"/>
        </w:rPr>
      </w:pPr>
      <w:del w:id="61" w:author="Author">
        <w:r w:rsidRPr="006E4F58" w:rsidDel="00314263">
          <w:rPr>
            <w:rFonts w:ascii="Times New Roman" w:eastAsia="Times New Roman" w:hAnsi="Times New Roman" w:cs="Times New Roman"/>
            <w:b/>
          </w:rPr>
          <w:delText>19.  Employment Option</w:delText>
        </w:r>
        <w:r w:rsidRPr="006E4F58" w:rsidDel="00314263">
          <w:rPr>
            <w:rFonts w:ascii="Times New Roman" w:eastAsia="Times New Roman" w:hAnsi="Times New Roman" w:cs="Times New Roman"/>
          </w:rPr>
          <w:delText>.  If the State determines that it would be in the State’s best interest to hire an employee of the Contractor, the Contractor will release the selected employee from any non-competition agreements that may be in effect. This release will be at no cost to the State or the employee.</w:delText>
        </w:r>
      </w:del>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1C2ACF0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xml:space="preserve">.  As required by Financial Management Circular </w:t>
      </w:r>
      <w:r w:rsidR="00D8095E">
        <w:rPr>
          <w:rFonts w:ascii="Times New Roman" w:eastAsia="Times New Roman" w:hAnsi="Times New Roman" w:cs="Times New Roman"/>
        </w:rPr>
        <w:t>3.3</w:t>
      </w:r>
      <w:r w:rsidR="003E024F">
        <w:rPr>
          <w:rFonts w:ascii="Times New Roman" w:eastAsia="Times New Roman" w:hAnsi="Times New Roman" w:cs="Times New Roman"/>
        </w:rPr>
        <w:t xml:space="preserve"> and IC § 5-22-17-5, w</w:t>
      </w:r>
      <w:r w:rsidRPr="006E4F58">
        <w:rPr>
          <w:rFonts w:ascii="Times New Roman" w:eastAsia="Times New Roman" w:hAnsi="Times New Roman" w:cs="Times New Roman"/>
        </w:rPr>
        <w:t xml:space="preserve">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w:t>
      </w:r>
      <w:commentRangeStart w:id="62"/>
      <w:r w:rsidRPr="006E4F58">
        <w:rPr>
          <w:rFonts w:ascii="Times New Roman" w:eastAsia="Times New Roman" w:hAnsi="Times New Roman" w:cs="Times New Roman"/>
        </w:rPr>
        <w:t>conclusive</w:t>
      </w:r>
      <w:commentRangeEnd w:id="62"/>
      <w:r w:rsidR="0061662E">
        <w:rPr>
          <w:rStyle w:val="CommentReference"/>
        </w:rPr>
        <w:commentReference w:id="62"/>
      </w:r>
      <w:r w:rsidRPr="006E4F58">
        <w:rPr>
          <w:rFonts w:ascii="Times New Roman" w:eastAsia="Times New Roman" w:hAnsi="Times New Roman" w:cs="Times New Roman"/>
        </w:rPr>
        <w:t>.</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4870DFE9"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w:t>
      </w:r>
      <w:del w:id="63" w:author="Author">
        <w:r w:rsidRPr="006E4F58" w:rsidDel="00852078">
          <w:rPr>
            <w:rFonts w:ascii="Times New Roman" w:eastAsia="Times New Roman" w:hAnsi="Times New Roman" w:cs="Times New Roman"/>
            <w:b/>
          </w:rPr>
          <w:delText xml:space="preserve">HIPAA Compliance.  </w:delText>
        </w:r>
        <w:r w:rsidRPr="006E4F58" w:rsidDel="00852078">
          <w:rPr>
            <w:rFonts w:ascii="Times New Roman" w:eastAsia="Times New Roman" w:hAnsi="Times New Roman" w:cs="Times New Roman"/>
          </w:rPr>
          <w:delTex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delText>
        </w:r>
      </w:del>
      <w:ins w:id="64" w:author="Author">
        <w:r w:rsidR="00852078">
          <w:rPr>
            <w:rFonts w:ascii="Times New Roman" w:eastAsia="Times New Roman" w:hAnsi="Times New Roman" w:cs="Times New Roman"/>
            <w:b/>
          </w:rPr>
          <w:t>Reserved</w:t>
        </w:r>
      </w:ins>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C8DC56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24.  </w:t>
      </w:r>
      <w:ins w:id="65" w:author="Author">
        <w:r w:rsidR="00852078">
          <w:rPr>
            <w:rFonts w:ascii="Times New Roman" w:eastAsia="Times New Roman" w:hAnsi="Times New Roman" w:cs="Times New Roman"/>
            <w:b/>
          </w:rPr>
          <w:t xml:space="preserve">Reserved. </w:t>
        </w:r>
      </w:ins>
      <w:del w:id="66" w:author="Author">
        <w:r w:rsidRPr="006E4F58" w:rsidDel="00852078">
          <w:rPr>
            <w:rFonts w:ascii="Times New Roman" w:eastAsia="Times New Roman" w:hAnsi="Times New Roman" w:cs="Times New Roman"/>
            <w:b/>
          </w:rPr>
          <w:delText>Indemnification</w:delText>
        </w:r>
        <w:r w:rsidRPr="006E4F58" w:rsidDel="00852078">
          <w:rPr>
            <w:rFonts w:ascii="Times New Roman" w:eastAsia="Times New Roman" w:hAnsi="Times New Roman" w:cs="Times New Roman"/>
          </w:rPr>
          <w:delText xml:space="preserve">.  The Contractor agrees to indemnify, defend, and hold harmless the </w:delText>
        </w:r>
        <w:commentRangeStart w:id="67"/>
        <w:r w:rsidRPr="006E4F58" w:rsidDel="00852078">
          <w:rPr>
            <w:rFonts w:ascii="Times New Roman" w:eastAsia="Times New Roman" w:hAnsi="Times New Roman" w:cs="Times New Roman"/>
          </w:rPr>
          <w:delText>State</w:delText>
        </w:r>
      </w:del>
      <w:commentRangeEnd w:id="67"/>
      <w:r w:rsidR="0061662E">
        <w:rPr>
          <w:rStyle w:val="CommentReference"/>
        </w:rPr>
        <w:commentReference w:id="67"/>
      </w:r>
      <w:del w:id="68" w:author="Author">
        <w:r w:rsidRPr="006E4F58" w:rsidDel="00852078">
          <w:rPr>
            <w:rFonts w:ascii="Times New Roman" w:eastAsia="Times New Roman" w:hAnsi="Times New Roman" w:cs="Times New Roman"/>
          </w:rPr>
          <w:delText>, its agents, officials, and employees from all third party claims and suits including court costs, attorney’s fees, and other expenses caused by any act or omission of the Contractor and/or its subcontractors, if any, in the performance of this Contract. T</w:delText>
        </w:r>
        <w:r w:rsidR="003E024F" w:rsidDel="00852078">
          <w:rPr>
            <w:rFonts w:ascii="Times New Roman" w:eastAsia="Times New Roman" w:hAnsi="Times New Roman" w:cs="Times New Roman"/>
          </w:rPr>
          <w:delText xml:space="preserve">he State will not provide </w:delText>
        </w:r>
        <w:r w:rsidRPr="006E4F58" w:rsidDel="00852078">
          <w:rPr>
            <w:rFonts w:ascii="Times New Roman" w:eastAsia="Times New Roman" w:hAnsi="Times New Roman" w:cs="Times New Roman"/>
          </w:rPr>
          <w:delText>indemnification to the Contractor.</w:delText>
        </w:r>
      </w:del>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3B5EDD04"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w:t>
      </w:r>
      <w:r w:rsidRPr="003E024F">
        <w:rPr>
          <w:rFonts w:ascii="Times New Roman" w:hAnsi="Times New Roman" w:cs="Times New Roman"/>
        </w:rPr>
        <w:lastRenderedPageBreak/>
        <w:t xml:space="preserve">Contractor’s employees, and </w:t>
      </w:r>
      <w:r w:rsidR="00427A2A">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w:t>
      </w:r>
      <w:proofErr w:type="spellStart"/>
      <w:r w:rsidRPr="005A1F6A">
        <w:rPr>
          <w:rFonts w:ascii="Times New Roman" w:hAnsi="Times New Roman" w:cs="Times New Roman"/>
        </w:rPr>
        <w:t>IVOSB</w:t>
      </w:r>
      <w:proofErr w:type="spellEnd"/>
      <w:r w:rsidRPr="005A1F6A">
        <w:rPr>
          <w:rFonts w:ascii="Times New Roman" w:hAnsi="Times New Roman" w:cs="Times New Roman"/>
        </w:rPr>
        <w:t>”) participation plan</w:t>
      </w:r>
      <w:r>
        <w:rPr>
          <w:rFonts w:ascii="Times New Roman" w:hAnsi="Times New Roman" w:cs="Times New Roman"/>
        </w:rPr>
        <w:t xml:space="preserve">, as detailed in the </w:t>
      </w:r>
      <w:proofErr w:type="spellStart"/>
      <w:r>
        <w:rPr>
          <w:rFonts w:ascii="Times New Roman" w:hAnsi="Times New Roman" w:cs="Times New Roman"/>
        </w:rPr>
        <w:t>IVOSB</w:t>
      </w:r>
      <w:proofErr w:type="spellEnd"/>
      <w:r>
        <w:rPr>
          <w:rFonts w:ascii="Times New Roman" w:hAnsi="Times New Roman" w:cs="Times New Roman"/>
        </w:rPr>
        <w:t xml:space="preserve">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 xml:space="preserve">Therefore, any changes to this information during the Contract term must be approved by </w:t>
      </w:r>
      <w:proofErr w:type="spellStart"/>
      <w:r>
        <w:rPr>
          <w:rFonts w:ascii="Times New Roman" w:hAnsi="Times New Roman" w:cs="Times New Roman"/>
        </w:rPr>
        <w:t>IDOA’s</w:t>
      </w:r>
      <w:proofErr w:type="spellEnd"/>
      <w:r>
        <w:rPr>
          <w:rFonts w:ascii="Times New Roman" w:hAnsi="Times New Roman" w:cs="Times New Roman"/>
        </w:rPr>
        <w:t xml:space="preserve">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proofErr w:type="spellStart"/>
      <w:r w:rsidRPr="005A1F6A">
        <w:rPr>
          <w:rFonts w:ascii="Times New Roman" w:hAnsi="Times New Roman" w:cs="Times New Roman"/>
        </w:rPr>
        <w:t>IVOSB</w:t>
      </w:r>
      <w:proofErr w:type="spellEnd"/>
      <w:r w:rsidRPr="005A1F6A">
        <w:rPr>
          <w:rFonts w:ascii="Times New Roman" w:hAnsi="Times New Roman" w:cs="Times New Roman"/>
        </w:rPr>
        <w:t xml:space="preserve">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proofErr w:type="spellStart"/>
      <w:r>
        <w:rPr>
          <w:rFonts w:ascii="Times New Roman" w:hAnsi="Times New Roman" w:cs="Times New Roman"/>
          <w:b/>
        </w:rPr>
        <w:t>IVOSBs</w:t>
      </w:r>
      <w:proofErr w:type="spellEnd"/>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proofErr w:type="spellStart"/>
      <w:r>
        <w:rPr>
          <w:rFonts w:ascii="Times New Roman" w:eastAsia="Calibri" w:hAnsi="Times New Roman" w:cs="Times New Roman"/>
          <w:color w:val="000000"/>
          <w:sz w:val="16"/>
          <w:szCs w:val="16"/>
        </w:rPr>
        <w:t>IVOSB</w:t>
      </w:r>
      <w:proofErr w:type="spellEnd"/>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w:t>
      </w:r>
      <w:proofErr w:type="spellStart"/>
      <w:r>
        <w:rPr>
          <w:rFonts w:ascii="Times New Roman" w:eastAsia="Calibri" w:hAnsi="Times New Roman" w:cs="Times New Roman"/>
          <w:i/>
          <w:color w:val="000000"/>
        </w:rPr>
        <w:t>IVOSB</w:t>
      </w:r>
      <w:proofErr w:type="spellEnd"/>
      <w:r>
        <w:rPr>
          <w:rFonts w:ascii="Times New Roman" w:eastAsia="Calibri" w:hAnsi="Times New Roman" w:cs="Times New Roman"/>
          <w:i/>
          <w:color w:val="000000"/>
        </w:rPr>
        <w:t xml:space="preserve">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4"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w:t>
      </w:r>
      <w:proofErr w:type="spellStart"/>
      <w:r w:rsidRPr="00985F5A">
        <w:rPr>
          <w:rFonts w:ascii="Times New Roman" w:hAnsi="Times New Roman" w:cs="Times New Roman"/>
        </w:rPr>
        <w:t>IDOA</w:t>
      </w:r>
      <w:proofErr w:type="spellEnd"/>
      <w:r w:rsidRPr="00985F5A">
        <w:rPr>
          <w:rFonts w:ascii="Times New Roman" w:hAnsi="Times New Roman" w:cs="Times New Roman"/>
        </w:rPr>
        <w:t xml:space="preserve">, 402 W. Washington Street, Room W-462, Indianapolis, IN 46204. Failure to provide a copy of any subcontractor agreement may be deemed a violation of the rules governing </w:t>
      </w:r>
      <w:proofErr w:type="spellStart"/>
      <w:r w:rsidRPr="00985F5A">
        <w:rPr>
          <w:rFonts w:ascii="Times New Roman" w:hAnsi="Times New Roman" w:cs="Times New Roman"/>
        </w:rPr>
        <w:t>IVOSB</w:t>
      </w:r>
      <w:proofErr w:type="spellEnd"/>
      <w:r w:rsidRPr="00985F5A">
        <w:rPr>
          <w:rFonts w:ascii="Times New Roman" w:hAnsi="Times New Roman" w:cs="Times New Roman"/>
        </w:rPr>
        <w:t xml:space="preserve"> procurement and may result in sanctions allowable under 25 IAC 9-5-2. Requests for changes must be submitted to </w:t>
      </w:r>
      <w:hyperlink r:id="rId15" w:history="1"/>
      <w:r w:rsidRPr="00985F5A">
        <w:rPr>
          <w:rStyle w:val="Hyperlink"/>
          <w:rFonts w:ascii="Times New Roman" w:hAnsi="Times New Roman" w:cs="Times New Roman"/>
        </w:rPr>
        <w:t xml:space="preserve"> </w:t>
      </w:r>
      <w:hyperlink r:id="rId16"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w:t>
      </w:r>
      <w:proofErr w:type="spellStart"/>
      <w:r w:rsidRPr="00985F5A">
        <w:rPr>
          <w:rFonts w:ascii="Times New Roman" w:hAnsi="Times New Roman" w:cs="Times New Roman"/>
        </w:rPr>
        <w:t>IVOSB</w:t>
      </w:r>
      <w:proofErr w:type="spellEnd"/>
      <w:r w:rsidRPr="00985F5A">
        <w:rPr>
          <w:rFonts w:ascii="Times New Roman" w:hAnsi="Times New Roman" w:cs="Times New Roman"/>
        </w:rPr>
        <w:t xml:space="preserve"> subcontractors under this Contract on a monthly basis using Pay Audit. The Contractor shall notify subcontractors that they must confirm payments received from the Contractor in Pay Audit. The Pay Audit system can be accessed on the </w:t>
      </w:r>
      <w:proofErr w:type="spellStart"/>
      <w:r w:rsidRPr="00985F5A">
        <w:rPr>
          <w:rFonts w:ascii="Times New Roman" w:hAnsi="Times New Roman" w:cs="Times New Roman"/>
        </w:rPr>
        <w:t>IDOA</w:t>
      </w:r>
      <w:proofErr w:type="spellEnd"/>
      <w:r w:rsidRPr="00985F5A">
        <w:rPr>
          <w:rFonts w:ascii="Times New Roman" w:hAnsi="Times New Roman" w:cs="Times New Roman"/>
        </w:rPr>
        <w:t xml:space="preserve"> webpage at: </w:t>
      </w:r>
      <w:hyperlink r:id="rId17"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w:t>
      </w:r>
      <w:proofErr w:type="spellStart"/>
      <w:r w:rsidRPr="00985F5A">
        <w:rPr>
          <w:rFonts w:ascii="Times New Roman" w:hAnsi="Times New Roman" w:cs="Times New Roman"/>
        </w:rPr>
        <w:t>IVOSB</w:t>
      </w:r>
      <w:proofErr w:type="spellEnd"/>
      <w:r w:rsidRPr="00985F5A">
        <w:rPr>
          <w:rFonts w:ascii="Times New Roman" w:hAnsi="Times New Roman" w:cs="Times New Roman"/>
        </w:rPr>
        <w:t xml:space="preserve">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F97C66">
      <w:pPr>
        <w:spacing w:line="240" w:lineRule="auto"/>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8"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 xml:space="preserve">claims </w:t>
      </w:r>
      <w:r w:rsidRPr="00804C75">
        <w:rPr>
          <w:rFonts w:ascii="Times New Roman" w:hAnsi="Times New Roman" w:cs="Times New Roman"/>
        </w:rPr>
        <w:lastRenderedPageBreak/>
        <w:t>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6183446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 xml:space="preserve">electronic transmissions, the internet, </w:t>
      </w:r>
      <w:proofErr w:type="gramStart"/>
      <w:r w:rsidRPr="00351EEC">
        <w:rPr>
          <w:rFonts w:ascii="Times New Roman" w:hAnsi="Times New Roman" w:cs="Times New Roman"/>
        </w:rPr>
        <w:t>networks</w:t>
      </w:r>
      <w:proofErr w:type="gramEnd"/>
      <w:r w:rsidRPr="00351EEC">
        <w:rPr>
          <w:rFonts w:ascii="Times New Roman" w:hAnsi="Times New Roman" w:cs="Times New Roman"/>
        </w:rPr>
        <w:t xml:space="preserve">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3.   The State will be defended, </w:t>
      </w:r>
      <w:proofErr w:type="gramStart"/>
      <w:r w:rsidRPr="006E4F58">
        <w:rPr>
          <w:rFonts w:ascii="Times New Roman" w:eastAsia="Times New Roman" w:hAnsi="Times New Roman" w:cs="Times New Roman"/>
        </w:rPr>
        <w:t>indemnified</w:t>
      </w:r>
      <w:proofErr w:type="gramEnd"/>
      <w:r w:rsidRPr="006E4F58">
        <w:rPr>
          <w:rFonts w:ascii="Times New Roman" w:eastAsia="Times New Roman" w:hAnsi="Times New Roman" w:cs="Times New Roman"/>
        </w:rPr>
        <w:t xml:space="preserve">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lastRenderedPageBreak/>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446A4ECC" w:rsidR="006E4F58" w:rsidRPr="006E4F58" w:rsidDel="00CA4595" w:rsidRDefault="006E4F58" w:rsidP="006E4F58">
      <w:pPr>
        <w:spacing w:after="0" w:line="240" w:lineRule="auto"/>
        <w:rPr>
          <w:del w:id="69" w:author="Author"/>
          <w:rFonts w:ascii="Times New Roman" w:eastAsia="Times New Roman" w:hAnsi="Times New Roman" w:cs="Times New Roman"/>
        </w:rPr>
      </w:pPr>
      <w:del w:id="70" w:author="Author">
        <w:r w:rsidRPr="006E4F58" w:rsidDel="00CA4595">
          <w:rPr>
            <w:rFonts w:ascii="Times New Roman" w:eastAsia="Times New Roman" w:hAnsi="Times New Roman" w:cs="Times New Roman"/>
          </w:rPr>
          <w:delTex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delText>
        </w:r>
      </w:del>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71" w:name="_Toc236554570"/>
      <w:r w:rsidRPr="006E4F58">
        <w:rPr>
          <w:rFonts w:ascii="Times New Roman" w:eastAsia="Times New Roman" w:hAnsi="Times New Roman" w:cs="Times New Roman"/>
        </w:rPr>
        <w:t>Key person(s) to this Contract is/are _________________________________________</w:t>
      </w:r>
      <w:bookmarkEnd w:id="71"/>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xml:space="preserve">. This Contract constitutes the entire agreement between the </w:t>
      </w:r>
      <w:commentRangeStart w:id="72"/>
      <w:r w:rsidRPr="006E4F58">
        <w:rPr>
          <w:rFonts w:ascii="Times New Roman" w:eastAsia="Times New Roman" w:hAnsi="Times New Roman" w:cs="Times New Roman"/>
        </w:rPr>
        <w:t>parties</w:t>
      </w:r>
      <w:commentRangeEnd w:id="72"/>
      <w:r w:rsidR="0061662E">
        <w:rPr>
          <w:rStyle w:val="CommentReference"/>
        </w:rPr>
        <w:commentReference w:id="72"/>
      </w:r>
      <w:r w:rsidRPr="006E4F58">
        <w:rPr>
          <w:rFonts w:ascii="Times New Roman" w:eastAsia="Times New Roman" w:hAnsi="Times New Roman" w:cs="Times New Roman"/>
        </w:rPr>
        <w:t>.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t>
      </w:r>
      <w:proofErr w:type="spellStart"/>
      <w:r w:rsidRPr="00BC6AD2">
        <w:rPr>
          <w:rFonts w:ascii="Times New Roman" w:hAnsi="Times New Roman" w:cs="Times New Roman"/>
          <w:bCs/>
        </w:rPr>
        <w:t>WBE</w:t>
      </w:r>
      <w:proofErr w:type="spellEnd"/>
      <w:r w:rsidRPr="00BC6AD2">
        <w:rPr>
          <w:rFonts w:ascii="Times New Roman" w:hAnsi="Times New Roman" w:cs="Times New Roman"/>
          <w:bCs/>
        </w:rPr>
        <w:t>”)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w:t>
      </w:r>
      <w:r>
        <w:rPr>
          <w:rFonts w:ascii="Times New Roman" w:hAnsi="Times New Roman" w:cs="Times New Roman"/>
          <w:bCs/>
        </w:rPr>
        <w:lastRenderedPageBreak/>
        <w:t xml:space="preserve">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 xml:space="preserve">or </w:t>
      </w:r>
      <w:proofErr w:type="spellStart"/>
      <w:r w:rsidRPr="00BC6AD2">
        <w:rPr>
          <w:rFonts w:ascii="Times New Roman" w:hAnsi="Times New Roman" w:cs="Times New Roman"/>
        </w:rPr>
        <w:t>WBE</w:t>
      </w:r>
      <w:proofErr w:type="spellEnd"/>
      <w:r w:rsidRPr="00BC6AD2">
        <w:rPr>
          <w:rFonts w:ascii="Times New Roman" w:hAnsi="Times New Roman" w:cs="Times New Roman"/>
        </w:rPr>
        <w:t xml:space="preserve"> subcontractors will be participating in this Contract:</w:t>
      </w:r>
      <w:r>
        <w:rPr>
          <w:rFonts w:ascii="Times New Roman" w:hAnsi="Times New Roman" w:cs="Times New Roman"/>
        </w:rPr>
        <w:t xml:space="preserve"> </w:t>
      </w:r>
      <w:r w:rsidRPr="0094343E">
        <w:rPr>
          <w:rFonts w:ascii="Times New Roman" w:hAnsi="Times New Roman" w:cs="Times New Roman"/>
          <w:b/>
        </w:rPr>
        <w:t xml:space="preserve">[Add additional MBEs and </w:t>
      </w:r>
      <w:proofErr w:type="spellStart"/>
      <w:r w:rsidRPr="0094343E">
        <w:rPr>
          <w:rFonts w:ascii="Times New Roman" w:hAnsi="Times New Roman" w:cs="Times New Roman"/>
          <w:b/>
        </w:rPr>
        <w:t>WBEs</w:t>
      </w:r>
      <w:proofErr w:type="spellEnd"/>
      <w:r w:rsidRPr="0094343E">
        <w:rPr>
          <w:rFonts w:ascii="Times New Roman" w:hAnsi="Times New Roman" w:cs="Times New Roman"/>
          <w:b/>
        </w:rPr>
        <w:t xml:space="preserve">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 xml:space="preserve">MBE or </w:t>
      </w:r>
      <w:proofErr w:type="spellStart"/>
      <w:r w:rsidRPr="00C9404E">
        <w:rPr>
          <w:rFonts w:ascii="Times New Roman" w:eastAsia="Calibri" w:hAnsi="Times New Roman" w:cs="Times New Roman"/>
          <w:color w:val="000000"/>
          <w:sz w:val="16"/>
          <w:szCs w:val="16"/>
        </w:rPr>
        <w:t>WBE</w:t>
      </w:r>
      <w:proofErr w:type="spellEnd"/>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t>
      </w:r>
      <w:proofErr w:type="spellStart"/>
      <w:r w:rsidRPr="008F7BF8">
        <w:rPr>
          <w:rFonts w:ascii="Times New Roman" w:eastAsia="Calibri" w:hAnsi="Times New Roman" w:cs="Times New Roman"/>
          <w:i/>
          <w:color w:val="000000"/>
        </w:rPr>
        <w:t>WBE</w:t>
      </w:r>
      <w:proofErr w:type="spellEnd"/>
      <w:r w:rsidRPr="008F7BF8">
        <w:rPr>
          <w:rFonts w:ascii="Times New Roman" w:eastAsia="Calibri" w:hAnsi="Times New Roman" w:cs="Times New Roman"/>
          <w:i/>
          <w:color w:val="000000"/>
        </w:rPr>
        <w:t xml:space="preserv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9"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or mailed to Division of Supplier Diversity, 402 W. Washington Street, Room W-462, Indianapolis IN 46204. Failure to provide a copy of any subcontractor agreement may be deemed a violation of the rules governing MBE/</w:t>
      </w:r>
      <w:proofErr w:type="spellStart"/>
      <w:r w:rsidRPr="008F7BF8">
        <w:rPr>
          <w:rFonts w:ascii="Times New Roman" w:hAnsi="Times New Roman" w:cs="Times New Roman"/>
        </w:rPr>
        <w:t>WBE</w:t>
      </w:r>
      <w:proofErr w:type="spellEnd"/>
      <w:r w:rsidRPr="008F7BF8">
        <w:rPr>
          <w:rFonts w:ascii="Times New Roman" w:hAnsi="Times New Roman" w:cs="Times New Roman"/>
        </w:rPr>
        <w:t xml:space="preserve"> procurement and may result in sanctions allowable under 25 IAC 5-7-8.  Requests for changes must be submitted to </w:t>
      </w:r>
      <w:hyperlink r:id="rId20"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w:t>
      </w:r>
      <w:proofErr w:type="spellStart"/>
      <w:r w:rsidRPr="008F7BF8">
        <w:rPr>
          <w:rFonts w:ascii="Times New Roman" w:hAnsi="Times New Roman" w:cs="Times New Roman"/>
        </w:rPr>
        <w:t>IDOA</w:t>
      </w:r>
      <w:proofErr w:type="spellEnd"/>
      <w:r w:rsidRPr="008F7BF8">
        <w:rPr>
          <w:rFonts w:ascii="Times New Roman" w:hAnsi="Times New Roman" w:cs="Times New Roman"/>
        </w:rPr>
        <w:t xml:space="preserve"> webpage at: </w:t>
      </w:r>
      <w:hyperlink r:id="rId21"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 xml:space="preserve">as amended by Executive </w:t>
      </w:r>
      <w:r w:rsidRPr="00902E76">
        <w:rPr>
          <w:rFonts w:ascii="Times New Roman" w:eastAsia="Times New Roman" w:hAnsi="Times New Roman" w:cs="Times New Roman"/>
        </w:rPr>
        <w:lastRenderedPageBreak/>
        <w:t>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755A4F3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477183"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B12C54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w:t>
      </w:r>
      <w:ins w:id="73" w:author="Author">
        <w:r w:rsidR="001D6664">
          <w:rPr>
            <w:rFonts w:ascii="Times New Roman" w:eastAsia="Times New Roman" w:hAnsi="Times New Roman" w:cs="Times New Roman"/>
          </w:rPr>
          <w:t xml:space="preserve"> and incorporated in a final written agreement</w:t>
        </w:r>
      </w:ins>
      <w:r w:rsidRPr="006E4F58">
        <w:rPr>
          <w:rFonts w:ascii="Times New Roman" w:eastAsia="Times New Roman" w:hAnsi="Times New Roman" w:cs="Times New Roman"/>
        </w:rPr>
        <w:t xml:space="preserve">, (3) </w:t>
      </w:r>
      <w:ins w:id="74" w:author="Author">
        <w:r w:rsidR="001D6664">
          <w:rPr>
            <w:rFonts w:ascii="Times New Roman" w:eastAsia="Times New Roman" w:hAnsi="Times New Roman" w:cs="Times New Roman"/>
          </w:rPr>
          <w:t xml:space="preserve">PowerSchool’s Main Services Agreement (4) </w:t>
        </w:r>
      </w:ins>
      <w:r w:rsidRPr="006E4F58">
        <w:rPr>
          <w:rFonts w:ascii="Times New Roman" w:eastAsia="Times New Roman" w:hAnsi="Times New Roman" w:cs="Times New Roman"/>
        </w:rPr>
        <w:t>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w:t>
      </w:r>
      <w:r w:rsidR="003B0F25" w:rsidRPr="003B0F25">
        <w:rPr>
          <w:rFonts w:ascii="Times New Roman" w:eastAsia="Times New Roman" w:hAnsi="Times New Roman" w:cs="Times New Roman"/>
        </w:rPr>
        <w:t>23-73611</w:t>
      </w:r>
      <w:r w:rsidRPr="006E4F58">
        <w:rPr>
          <w:rFonts w:ascii="Times New Roman" w:eastAsia="Times New Roman" w:hAnsi="Times New Roman" w:cs="Times New Roman"/>
        </w:rPr>
        <w:t xml:space="preserve"> (</w:t>
      </w:r>
      <w:del w:id="75" w:author="Author">
        <w:r w:rsidRPr="006E4F58" w:rsidDel="001D6664">
          <w:rPr>
            <w:rFonts w:ascii="Times New Roman" w:eastAsia="Times New Roman" w:hAnsi="Times New Roman" w:cs="Times New Roman"/>
          </w:rPr>
          <w:delText>4</w:delText>
        </w:r>
      </w:del>
      <w:ins w:id="76" w:author="Author">
        <w:r w:rsidR="001D6664">
          <w:rPr>
            <w:rFonts w:ascii="Times New Roman" w:eastAsia="Times New Roman" w:hAnsi="Times New Roman" w:cs="Times New Roman"/>
          </w:rPr>
          <w:t>5</w:t>
        </w:r>
      </w:ins>
      <w:r w:rsidRPr="006E4F58">
        <w:rPr>
          <w:rFonts w:ascii="Times New Roman" w:eastAsia="Times New Roman" w:hAnsi="Times New Roman" w:cs="Times New Roman"/>
        </w:rPr>
        <w:t>)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w:t>
      </w:r>
      <w:r w:rsidR="003B0F25" w:rsidRPr="003B0F25">
        <w:rPr>
          <w:rFonts w:ascii="Times New Roman" w:eastAsia="Times New Roman" w:hAnsi="Times New Roman" w:cs="Times New Roman"/>
        </w:rPr>
        <w:t>23-73611</w:t>
      </w:r>
      <w:r w:rsidRPr="006E4F58">
        <w:rPr>
          <w:rFonts w:ascii="Times New Roman" w:eastAsia="Times New Roman" w:hAnsi="Times New Roman" w:cs="Times New Roman"/>
        </w:rPr>
        <w:t>,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025C34CA"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xml:space="preserve">.  </w:t>
      </w:r>
      <w:ins w:id="77" w:author="Author">
        <w:r w:rsidR="00484AEF">
          <w:rPr>
            <w:rFonts w:ascii="Times New Roman" w:hAnsi="Times New Roman" w:cs="Times New Roman"/>
            <w:b/>
          </w:rPr>
          <w:t>Reserved.</w:t>
        </w:r>
      </w:ins>
      <w:del w:id="78" w:author="Author">
        <w:r w:rsidRPr="006E4F58" w:rsidDel="00484AEF">
          <w:rPr>
            <w:rFonts w:ascii="Times New Roman" w:hAnsi="Times New Roman" w:cs="Times New Roman"/>
            <w:b/>
          </w:rPr>
          <w:delText xml:space="preserve">Ownership of Documents and </w:delText>
        </w:r>
        <w:commentRangeStart w:id="79"/>
        <w:r w:rsidRPr="006E4F58" w:rsidDel="00484AEF">
          <w:rPr>
            <w:rFonts w:ascii="Times New Roman" w:hAnsi="Times New Roman" w:cs="Times New Roman"/>
            <w:b/>
          </w:rPr>
          <w:delText>Materials</w:delText>
        </w:r>
      </w:del>
      <w:commentRangeEnd w:id="79"/>
      <w:r w:rsidR="00374C92">
        <w:rPr>
          <w:rStyle w:val="CommentReference"/>
        </w:rPr>
        <w:commentReference w:id="79"/>
      </w:r>
      <w:del w:id="80" w:author="Author">
        <w:r w:rsidRPr="006E4F58" w:rsidDel="00484AEF">
          <w:rPr>
            <w:rFonts w:ascii="Times New Roman" w:hAnsi="Times New Roman" w:cs="Times New Roman"/>
            <w:b/>
          </w:rPr>
          <w:delText>.</w:delText>
        </w:r>
      </w:del>
      <w:r w:rsidRPr="006E4F58">
        <w:rPr>
          <w:rFonts w:ascii="Times New Roman" w:hAnsi="Times New Roman" w:cs="Times New Roman"/>
        </w:rPr>
        <w:t xml:space="preserve">  </w:t>
      </w:r>
    </w:p>
    <w:p w14:paraId="172A12E4" w14:textId="796849F6" w:rsidR="006E4F58" w:rsidRPr="006E4F58" w:rsidDel="00484AEF" w:rsidRDefault="006E4F58" w:rsidP="006E4F58">
      <w:pPr>
        <w:spacing w:after="0" w:line="240" w:lineRule="auto"/>
        <w:rPr>
          <w:del w:id="81" w:author="Author"/>
          <w:rFonts w:ascii="Times New Roman" w:hAnsi="Times New Roman" w:cs="Times New Roman"/>
        </w:rPr>
      </w:pPr>
      <w:del w:id="82" w:author="Author">
        <w:r w:rsidRPr="006E4F58" w:rsidDel="00484AEF">
          <w:rPr>
            <w:rFonts w:ascii="Times New Roman" w:hAnsi="Times New Roman" w:cs="Times New Roman"/>
          </w:rPr>
          <w:delTex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delText>
        </w:r>
      </w:del>
    </w:p>
    <w:p w14:paraId="172A12E5" w14:textId="30EA4D4B" w:rsidR="006E4F58" w:rsidRPr="006E4F58" w:rsidDel="00484AEF" w:rsidRDefault="006E4F58" w:rsidP="006E4F58">
      <w:pPr>
        <w:spacing w:after="0" w:line="240" w:lineRule="auto"/>
        <w:rPr>
          <w:del w:id="83" w:author="Author"/>
          <w:rFonts w:ascii="Times New Roman" w:eastAsia="Times New Roman" w:hAnsi="Times New Roman" w:cs="Times New Roman"/>
        </w:rPr>
      </w:pPr>
    </w:p>
    <w:p w14:paraId="172A12E6" w14:textId="5174E94D" w:rsidR="006E4F58" w:rsidRPr="006E4F58" w:rsidRDefault="006E4F58" w:rsidP="006E4F58">
      <w:pPr>
        <w:spacing w:after="0" w:line="240" w:lineRule="auto"/>
        <w:rPr>
          <w:rFonts w:ascii="Times New Roman" w:eastAsia="Times New Roman" w:hAnsi="Times New Roman" w:cs="Times New Roman"/>
        </w:rPr>
      </w:pPr>
      <w:del w:id="84" w:author="Author">
        <w:r w:rsidRPr="006E4F58" w:rsidDel="00484AEF">
          <w:rPr>
            <w:rFonts w:ascii="Times New Roman" w:eastAsia="Times New Roman" w:hAnsi="Times New Roman" w:cs="Times New Roman"/>
          </w:rPr>
          <w:delTex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delText>
        </w:r>
      </w:del>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0B81DC8"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477183">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4-13-2-14.8, the direct deposit by electronic funds transfer to the financial institution designated by the Contractor in writing unless a specific waiver has been obtained </w:t>
      </w:r>
      <w:r w:rsidRPr="006E4F58">
        <w:rPr>
          <w:rFonts w:ascii="Times New Roman" w:eastAsia="Times New Roman" w:hAnsi="Times New Roman" w:cs="Times New Roman"/>
        </w:rPr>
        <w:lastRenderedPageBreak/>
        <w:t>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0EB35984" w:rsidR="006E4F58" w:rsidRPr="006E4F58" w:rsidDel="00E25F59" w:rsidRDefault="006E4F58" w:rsidP="00D515C5">
      <w:pPr>
        <w:pStyle w:val="NoSpacing"/>
        <w:rPr>
          <w:del w:id="85" w:author="Author"/>
          <w:rFonts w:ascii="Times New Roman" w:eastAsia="Times New Roman" w:hAnsi="Times New Roman" w:cs="Times New Roman"/>
        </w:rPr>
      </w:pPr>
      <w:del w:id="86" w:author="Author">
        <w:r w:rsidRPr="006E4F58" w:rsidDel="00E25F59">
          <w:rPr>
            <w:rFonts w:ascii="Times New Roman" w:eastAsia="Times New Roman" w:hAnsi="Times New Roman" w:cs="Times New Roman"/>
          </w:rPr>
          <w:delText xml:space="preserve">B.  </w:delText>
        </w:r>
        <w:r w:rsidR="00D515C5" w:rsidDel="00E25F59">
          <w:rPr>
            <w:rFonts w:ascii="Times New Roman" w:hAnsi="Times New Roman" w:cs="Times New Roman"/>
          </w:rPr>
          <w:delText xml:space="preserve">If the </w:delText>
        </w:r>
        <w:r w:rsidR="00D515C5" w:rsidRPr="00CC7635" w:rsidDel="00E25F59">
          <w:rPr>
            <w:rFonts w:ascii="Times New Roman" w:hAnsi="Times New Roman" w:cs="Times New Roman"/>
          </w:rPr>
          <w:delText>Contractor</w:delText>
        </w:r>
        <w:r w:rsidR="00D515C5" w:rsidRPr="00CC7635" w:rsidDel="00E25F59">
          <w:rPr>
            <w:rFonts w:ascii="Times New Roman" w:hAnsi="Times New Roman" w:cs="Times New Roman"/>
            <w:spacing w:val="-2"/>
          </w:rPr>
          <w:delText xml:space="preserve"> </w:delText>
        </w:r>
        <w:r w:rsidR="00D515C5" w:rsidRPr="00CC7635" w:rsidDel="00E25F59">
          <w:rPr>
            <w:rFonts w:ascii="Times New Roman" w:hAnsi="Times New Roman" w:cs="Times New Roman"/>
          </w:rPr>
          <w:delText>is</w:delText>
        </w:r>
        <w:r w:rsidR="00D515C5" w:rsidRPr="00CC7635" w:rsidDel="00E25F59">
          <w:rPr>
            <w:rFonts w:ascii="Times New Roman" w:hAnsi="Times New Roman" w:cs="Times New Roman"/>
            <w:spacing w:val="-2"/>
          </w:rPr>
          <w:delText xml:space="preserve"> </w:delText>
        </w:r>
        <w:r w:rsidR="00D515C5" w:rsidRPr="00CC7635" w:rsidDel="00E25F59">
          <w:rPr>
            <w:rFonts w:ascii="Times New Roman" w:hAnsi="Times New Roman" w:cs="Times New Roman"/>
          </w:rPr>
          <w:delText>being</w:delText>
        </w:r>
        <w:r w:rsidR="00D515C5" w:rsidRPr="00CC7635" w:rsidDel="00E25F59">
          <w:rPr>
            <w:rFonts w:ascii="Times New Roman" w:hAnsi="Times New Roman" w:cs="Times New Roman"/>
            <w:spacing w:val="-3"/>
          </w:rPr>
          <w:delText xml:space="preserve"> </w:delText>
        </w:r>
        <w:r w:rsidR="00D515C5" w:rsidRPr="00CC7635" w:rsidDel="00E25F59">
          <w:rPr>
            <w:rFonts w:ascii="Times New Roman" w:hAnsi="Times New Roman" w:cs="Times New Roman"/>
          </w:rPr>
          <w:delText>paid in</w:delText>
        </w:r>
        <w:r w:rsidR="00D515C5" w:rsidRPr="00CC7635" w:rsidDel="00E25F59">
          <w:rPr>
            <w:rFonts w:ascii="Times New Roman" w:hAnsi="Times New Roman" w:cs="Times New Roman"/>
            <w:spacing w:val="-3"/>
          </w:rPr>
          <w:delText xml:space="preserve"> </w:delText>
        </w:r>
        <w:r w:rsidR="00D515C5" w:rsidRPr="00CC7635" w:rsidDel="00E25F59">
          <w:rPr>
            <w:rFonts w:ascii="Times New Roman" w:hAnsi="Times New Roman" w:cs="Times New Roman"/>
          </w:rPr>
          <w:delText>advance</w:delText>
        </w:r>
        <w:r w:rsidR="00D515C5" w:rsidRPr="00CC7635" w:rsidDel="00E25F59">
          <w:rPr>
            <w:rFonts w:ascii="Times New Roman" w:hAnsi="Times New Roman" w:cs="Times New Roman"/>
            <w:spacing w:val="-2"/>
          </w:rPr>
          <w:delText xml:space="preserve"> </w:delText>
        </w:r>
        <w:r w:rsidR="00D515C5" w:rsidRPr="00CC7635" w:rsidDel="00E25F59">
          <w:rPr>
            <w:rFonts w:ascii="Times New Roman" w:hAnsi="Times New Roman" w:cs="Times New Roman"/>
          </w:rPr>
          <w:delText>for</w:delText>
        </w:r>
        <w:r w:rsidR="00D515C5" w:rsidDel="00E25F59">
          <w:rPr>
            <w:rFonts w:ascii="Times New Roman" w:hAnsi="Times New Roman" w:cs="Times New Roman"/>
            <w:spacing w:val="53"/>
          </w:rPr>
          <w:delText xml:space="preserve"> </w:delText>
        </w:r>
        <w:r w:rsidR="00D515C5" w:rsidRPr="00CC7635" w:rsidDel="00E25F59">
          <w:rPr>
            <w:rFonts w:ascii="Times New Roman" w:hAnsi="Times New Roman" w:cs="Times New Roman"/>
          </w:rPr>
          <w:delText xml:space="preserve">the maintenance </w:delText>
        </w:r>
        <w:r w:rsidR="00D515C5" w:rsidRPr="00CC7635" w:rsidDel="00E25F59">
          <w:rPr>
            <w:rFonts w:ascii="Times New Roman" w:hAnsi="Times New Roman" w:cs="Times New Roman"/>
            <w:spacing w:val="-2"/>
          </w:rPr>
          <w:delText>of</w:delText>
        </w:r>
        <w:r w:rsidR="00D515C5" w:rsidRPr="00CC7635" w:rsidDel="00E25F59">
          <w:rPr>
            <w:rFonts w:ascii="Times New Roman" w:hAnsi="Times New Roman" w:cs="Times New Roman"/>
          </w:rPr>
          <w:delText xml:space="preserve"> equipment, software</w:delText>
        </w:r>
        <w:r w:rsidR="00D515C5" w:rsidDel="00E25F59">
          <w:rPr>
            <w:rFonts w:ascii="Times New Roman" w:hAnsi="Times New Roman" w:cs="Times New Roman"/>
          </w:rPr>
          <w:delText xml:space="preserve"> or a service as a subscription, then p</w:delText>
        </w:r>
        <w:r w:rsidRPr="006E4F58" w:rsidDel="00E25F59">
          <w:rPr>
            <w:rFonts w:ascii="Times New Roman" w:eastAsia="Times New Roman" w:hAnsi="Times New Roman" w:cs="Times New Roman"/>
          </w:rPr>
          <w:delText>ursuant to IC §</w:delText>
        </w:r>
        <w:r w:rsidR="003E4E84" w:rsidDel="00E25F59">
          <w:rPr>
            <w:rFonts w:ascii="Times New Roman" w:eastAsia="Times New Roman" w:hAnsi="Times New Roman" w:cs="Times New Roman"/>
          </w:rPr>
          <w:delText xml:space="preserve"> </w:delText>
        </w:r>
        <w:r w:rsidRPr="006E4F58" w:rsidDel="00E25F59">
          <w:rPr>
            <w:rFonts w:ascii="Times New Roman" w:eastAsia="Times New Roman" w:hAnsi="Times New Roman" w:cs="Times New Roman"/>
          </w:rPr>
          <w:delText xml:space="preserve">4-13-2-20(b)(14), </w:delText>
        </w:r>
        <w:r w:rsidR="00D515C5" w:rsidDel="00E25F59">
          <w:rPr>
            <w:rFonts w:ascii="Times New Roman" w:eastAsia="Times New Roman" w:hAnsi="Times New Roman" w:cs="Times New Roman"/>
          </w:rPr>
          <w:delText xml:space="preserve">the </w:delText>
        </w:r>
        <w:r w:rsidRPr="006E4F58" w:rsidDel="00E25F59">
          <w:rPr>
            <w:rFonts w:ascii="Times New Roman" w:eastAsia="Times New Roman" w:hAnsi="Times New Roman" w:cs="Times New Roman"/>
          </w:rPr>
          <w:delText xml:space="preserve">Contractor agrees that if it fails to </w:delText>
        </w:r>
        <w:r w:rsidR="00D515C5" w:rsidDel="00E25F59">
          <w:rPr>
            <w:rFonts w:ascii="Times New Roman" w:eastAsia="Times New Roman" w:hAnsi="Times New Roman" w:cs="Times New Roman"/>
          </w:rPr>
          <w:delText xml:space="preserve">fully provide or perform under this </w:delText>
        </w:r>
        <w:r w:rsidRPr="006E4F58" w:rsidDel="00E25F59">
          <w:rPr>
            <w:rFonts w:ascii="Times New Roman" w:eastAsia="Times New Roman" w:hAnsi="Times New Roman" w:cs="Times New Roman"/>
          </w:rPr>
          <w:delText xml:space="preserve">Contract, upon receipt of written notice from the State, it shall promptly refund the consideration paid, pro-rated through the date of non-performance.  </w:delText>
        </w:r>
      </w:del>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xml:space="preserve">.  The State will in good faith perform its required obligations hereunder and does not agree to pay any penalties, liquidated damages, </w:t>
      </w:r>
      <w:proofErr w:type="gramStart"/>
      <w:r w:rsidRPr="006E4F58">
        <w:rPr>
          <w:rFonts w:ascii="Times New Roman" w:eastAsia="Times New Roman" w:hAnsi="Times New Roman" w:cs="Times New Roman"/>
        </w:rPr>
        <w:t>interest</w:t>
      </w:r>
      <w:proofErr w:type="gramEnd"/>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2677D481"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xml:space="preserve">.  The Contractor shall submit progress reports to the State upon </w:t>
      </w:r>
      <w:ins w:id="87" w:author="Author">
        <w:r w:rsidR="00061FF1">
          <w:rPr>
            <w:rFonts w:ascii="Times New Roman" w:eastAsia="Times New Roman" w:hAnsi="Times New Roman" w:cs="Times New Roman"/>
          </w:rPr>
          <w:t xml:space="preserve">reasonable </w:t>
        </w:r>
      </w:ins>
      <w:r w:rsidRPr="006E4F58">
        <w:rPr>
          <w:rFonts w:ascii="Times New Roman" w:eastAsia="Times New Roman" w:hAnsi="Times New Roman" w:cs="Times New Roman"/>
        </w:rPr>
        <w:t xml:space="preserve">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w:t>
      </w:r>
      <w:ins w:id="88" w:author="Author">
        <w:r w:rsidR="00D40D96">
          <w:rPr>
            <w:rFonts w:ascii="Times New Roman" w:eastAsia="Times New Roman" w:hAnsi="Times New Roman" w:cs="Times New Roman"/>
          </w:rPr>
          <w:t>in material compliance with the agreed-up schedule as may be revised by the Parties.</w:t>
        </w:r>
      </w:ins>
      <w:del w:id="89" w:author="Author">
        <w:r w:rsidRPr="006E4F58" w:rsidDel="00D40D96">
          <w:rPr>
            <w:rFonts w:ascii="Times New Roman" w:eastAsia="Times New Roman" w:hAnsi="Times New Roman" w:cs="Times New Roman"/>
          </w:rPr>
          <w:delText xml:space="preserve">on the scheduled </w:delText>
        </w:r>
        <w:commentRangeStart w:id="90"/>
        <w:r w:rsidRPr="006E4F58" w:rsidDel="00D40D96">
          <w:rPr>
            <w:rFonts w:ascii="Times New Roman" w:eastAsia="Times New Roman" w:hAnsi="Times New Roman" w:cs="Times New Roman"/>
          </w:rPr>
          <w:delText>date</w:delText>
        </w:r>
      </w:del>
      <w:commentRangeEnd w:id="90"/>
      <w:r w:rsidR="00374C92">
        <w:rPr>
          <w:rStyle w:val="CommentReference"/>
        </w:rPr>
        <w:commentReference w:id="90"/>
      </w:r>
      <w:del w:id="91" w:author="Author">
        <w:r w:rsidRPr="006E4F58" w:rsidDel="00D40D96">
          <w:rPr>
            <w:rFonts w:ascii="Times New Roman" w:eastAsia="Times New Roman" w:hAnsi="Times New Roman" w:cs="Times New Roman"/>
          </w:rPr>
          <w:delText>.</w:delText>
        </w:r>
      </w:del>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4A7A422F" w:rsidR="00D515C5" w:rsidRPr="00CC7635" w:rsidRDefault="00657CD7" w:rsidP="00D515C5">
      <w:pPr>
        <w:pStyle w:val="NoSpacing"/>
        <w:rPr>
          <w:rFonts w:ascii="Times New Roman" w:hAnsi="Times New Roman" w:cs="Times New Roman"/>
        </w:rPr>
      </w:pPr>
      <w:r w:rsidRPr="006518B1">
        <w:rPr>
          <w:rFonts w:ascii="Times New Roman" w:eastAsia="Times New Roman" w:hAnsi="Times New Roman" w:cs="Times New Roman"/>
          <w:b/>
        </w:rPr>
        <w:t>40</w:t>
      </w:r>
      <w:r w:rsidR="006E4F58" w:rsidRPr="006518B1">
        <w:rPr>
          <w:rFonts w:ascii="Times New Roman" w:eastAsia="Times New Roman" w:hAnsi="Times New Roman" w:cs="Times New Roman"/>
          <w:b/>
        </w:rPr>
        <w:t>.  Public Record.</w:t>
      </w:r>
      <w:r w:rsidR="006E4F58" w:rsidRPr="006518B1">
        <w:rPr>
          <w:rFonts w:ascii="Times New Roman" w:eastAsia="Times New Roman" w:hAnsi="Times New Roman" w:cs="Times New Roman"/>
        </w:rPr>
        <w:t xml:space="preserve">  </w:t>
      </w:r>
      <w:r w:rsidR="00D515C5" w:rsidRPr="006518B1">
        <w:rPr>
          <w:rFonts w:ascii="Times New Roman" w:hAnsi="Times New Roman" w:cs="Times New Roman"/>
        </w:rPr>
        <w:t>The</w:t>
      </w:r>
      <w:r w:rsidR="00D515C5" w:rsidRPr="006518B1">
        <w:rPr>
          <w:rFonts w:ascii="Times New Roman" w:hAnsi="Times New Roman" w:cs="Times New Roman"/>
          <w:spacing w:val="-2"/>
        </w:rPr>
        <w:t xml:space="preserve"> </w:t>
      </w:r>
      <w:r w:rsidR="00D515C5" w:rsidRPr="006518B1">
        <w:rPr>
          <w:rFonts w:ascii="Times New Roman" w:hAnsi="Times New Roman" w:cs="Times New Roman"/>
        </w:rPr>
        <w:t>Contractor acknowledges that</w:t>
      </w:r>
      <w:r w:rsidR="00D515C5" w:rsidRPr="006518B1">
        <w:rPr>
          <w:rFonts w:ascii="Times New Roman" w:hAnsi="Times New Roman" w:cs="Times New Roman"/>
          <w:spacing w:val="-2"/>
        </w:rPr>
        <w:t xml:space="preserve"> </w:t>
      </w:r>
      <w:r w:rsidR="00D515C5" w:rsidRPr="006518B1">
        <w:rPr>
          <w:rFonts w:ascii="Times New Roman" w:hAnsi="Times New Roman" w:cs="Times New Roman"/>
        </w:rPr>
        <w:t xml:space="preserve">the State </w:t>
      </w:r>
      <w:r w:rsidR="00D515C5" w:rsidRPr="006518B1">
        <w:rPr>
          <w:rFonts w:ascii="Times New Roman" w:hAnsi="Times New Roman" w:cs="Times New Roman"/>
          <w:spacing w:val="-2"/>
        </w:rPr>
        <w:t>will</w:t>
      </w:r>
      <w:r w:rsidR="00D515C5" w:rsidRPr="006518B1">
        <w:rPr>
          <w:rFonts w:ascii="Times New Roman" w:hAnsi="Times New Roman" w:cs="Times New Roman"/>
          <w:spacing w:val="1"/>
        </w:rPr>
        <w:t xml:space="preserve"> </w:t>
      </w:r>
      <w:r w:rsidR="00D515C5" w:rsidRPr="006518B1">
        <w:rPr>
          <w:rFonts w:ascii="Times New Roman" w:hAnsi="Times New Roman" w:cs="Times New Roman"/>
        </w:rPr>
        <w:t>not</w:t>
      </w:r>
      <w:r w:rsidR="00D515C5" w:rsidRPr="006518B1">
        <w:rPr>
          <w:rFonts w:ascii="Times New Roman" w:hAnsi="Times New Roman" w:cs="Times New Roman"/>
          <w:spacing w:val="1"/>
        </w:rPr>
        <w:t xml:space="preserve"> </w:t>
      </w:r>
      <w:r w:rsidR="00D515C5" w:rsidRPr="006518B1">
        <w:rPr>
          <w:rFonts w:ascii="Times New Roman" w:hAnsi="Times New Roman" w:cs="Times New Roman"/>
        </w:rPr>
        <w:t>treat</w:t>
      </w:r>
      <w:r w:rsidR="00D515C5" w:rsidRPr="006518B1">
        <w:rPr>
          <w:rFonts w:ascii="Times New Roman" w:hAnsi="Times New Roman" w:cs="Times New Roman"/>
          <w:spacing w:val="1"/>
        </w:rPr>
        <w:t xml:space="preserve"> </w:t>
      </w:r>
      <w:r w:rsidR="00D515C5" w:rsidRPr="006518B1">
        <w:rPr>
          <w:rFonts w:ascii="Times New Roman" w:hAnsi="Times New Roman" w:cs="Times New Roman"/>
        </w:rPr>
        <w:t>this</w:t>
      </w:r>
      <w:r w:rsidR="00D515C5" w:rsidRPr="006518B1">
        <w:rPr>
          <w:rFonts w:ascii="Times New Roman" w:hAnsi="Times New Roman" w:cs="Times New Roman"/>
          <w:spacing w:val="-2"/>
        </w:rPr>
        <w:t xml:space="preserve"> </w:t>
      </w:r>
      <w:r w:rsidR="00D515C5" w:rsidRPr="006518B1">
        <w:rPr>
          <w:rFonts w:ascii="Times New Roman" w:hAnsi="Times New Roman" w:cs="Times New Roman"/>
        </w:rPr>
        <w:t>Contract</w:t>
      </w:r>
      <w:r w:rsidR="00D515C5" w:rsidRPr="006518B1">
        <w:rPr>
          <w:rFonts w:ascii="Times New Roman" w:hAnsi="Times New Roman" w:cs="Times New Roman"/>
          <w:spacing w:val="1"/>
        </w:rPr>
        <w:t xml:space="preserve"> </w:t>
      </w:r>
      <w:r w:rsidR="00D515C5" w:rsidRPr="006518B1">
        <w:rPr>
          <w:rFonts w:ascii="Times New Roman" w:hAnsi="Times New Roman" w:cs="Times New Roman"/>
        </w:rPr>
        <w:t>as containing</w:t>
      </w:r>
      <w:r w:rsidR="00D515C5" w:rsidRPr="006518B1">
        <w:rPr>
          <w:rFonts w:ascii="Times New Roman" w:hAnsi="Times New Roman" w:cs="Times New Roman"/>
          <w:spacing w:val="-3"/>
        </w:rPr>
        <w:t xml:space="preserve"> </w:t>
      </w:r>
      <w:r w:rsidR="00D515C5" w:rsidRPr="006518B1">
        <w:rPr>
          <w:rFonts w:ascii="Times New Roman" w:hAnsi="Times New Roman" w:cs="Times New Roman"/>
        </w:rPr>
        <w:t>confidential</w:t>
      </w:r>
      <w:r w:rsidR="00D515C5" w:rsidRPr="006518B1">
        <w:rPr>
          <w:rFonts w:ascii="Times New Roman" w:hAnsi="Times New Roman" w:cs="Times New Roman"/>
          <w:spacing w:val="53"/>
        </w:rPr>
        <w:t xml:space="preserve"> </w:t>
      </w:r>
      <w:r w:rsidR="00D515C5" w:rsidRPr="006518B1">
        <w:rPr>
          <w:rFonts w:ascii="Times New Roman" w:hAnsi="Times New Roman" w:cs="Times New Roman"/>
        </w:rPr>
        <w:t>information</w:t>
      </w:r>
      <w:r w:rsidR="00D515C5" w:rsidRPr="006518B1">
        <w:rPr>
          <w:rFonts w:ascii="Times New Roman" w:hAnsi="Times New Roman" w:cs="Times New Roman"/>
          <w:spacing w:val="-3"/>
        </w:rPr>
        <w:t xml:space="preserve"> </w:t>
      </w:r>
      <w:r w:rsidR="00D515C5" w:rsidRPr="006518B1">
        <w:rPr>
          <w:rFonts w:ascii="Times New Roman" w:hAnsi="Times New Roman" w:cs="Times New Roman"/>
        </w:rPr>
        <w:t xml:space="preserve">and </w:t>
      </w:r>
      <w:r w:rsidR="00C96A72" w:rsidRPr="006518B1">
        <w:rPr>
          <w:rFonts w:ascii="Times New Roman" w:hAnsi="Times New Roman" w:cs="Times New Roman"/>
        </w:rPr>
        <w:t xml:space="preserve">the State </w:t>
      </w:r>
      <w:r w:rsidR="00D515C5" w:rsidRPr="006518B1">
        <w:rPr>
          <w:rFonts w:ascii="Times New Roman" w:hAnsi="Times New Roman" w:cs="Times New Roman"/>
        </w:rPr>
        <w:t>will</w:t>
      </w:r>
      <w:r w:rsidR="00D515C5" w:rsidRPr="006518B1">
        <w:rPr>
          <w:rFonts w:ascii="Times New Roman" w:hAnsi="Times New Roman" w:cs="Times New Roman"/>
          <w:spacing w:val="-2"/>
        </w:rPr>
        <w:t xml:space="preserve"> </w:t>
      </w:r>
      <w:r w:rsidR="00D515C5" w:rsidRPr="006518B1">
        <w:rPr>
          <w:rFonts w:ascii="Times New Roman" w:hAnsi="Times New Roman" w:cs="Times New Roman"/>
        </w:rPr>
        <w:t>post</w:t>
      </w:r>
      <w:r w:rsidR="00D515C5" w:rsidRPr="006518B1">
        <w:rPr>
          <w:rFonts w:ascii="Times New Roman" w:hAnsi="Times New Roman" w:cs="Times New Roman"/>
          <w:spacing w:val="1"/>
        </w:rPr>
        <w:t xml:space="preserve"> </w:t>
      </w:r>
      <w:r w:rsidR="00D515C5" w:rsidRPr="006518B1">
        <w:rPr>
          <w:rFonts w:ascii="Times New Roman" w:hAnsi="Times New Roman" w:cs="Times New Roman"/>
        </w:rPr>
        <w:t>this Contract</w:t>
      </w:r>
      <w:r w:rsidR="00D515C5" w:rsidRPr="006518B1">
        <w:rPr>
          <w:rFonts w:ascii="Times New Roman" w:hAnsi="Times New Roman" w:cs="Times New Roman"/>
          <w:spacing w:val="-2"/>
        </w:rPr>
        <w:t xml:space="preserve"> </w:t>
      </w:r>
      <w:r w:rsidR="00D515C5" w:rsidRPr="006518B1">
        <w:rPr>
          <w:rFonts w:ascii="Times New Roman" w:hAnsi="Times New Roman" w:cs="Times New Roman"/>
        </w:rPr>
        <w:t xml:space="preserve">on </w:t>
      </w:r>
      <w:r w:rsidR="003E4E84" w:rsidRPr="006518B1">
        <w:rPr>
          <w:rFonts w:ascii="Times New Roman" w:hAnsi="Times New Roman" w:cs="Times New Roman"/>
        </w:rPr>
        <w:t xml:space="preserve">the transparency </w:t>
      </w:r>
      <w:r w:rsidR="00572EFD" w:rsidRPr="006518B1">
        <w:rPr>
          <w:rFonts w:ascii="Times New Roman" w:hAnsi="Times New Roman" w:cs="Times New Roman"/>
        </w:rPr>
        <w:t xml:space="preserve">portal </w:t>
      </w:r>
      <w:r w:rsidR="00D515C5" w:rsidRPr="006518B1">
        <w:rPr>
          <w:rFonts w:ascii="Times New Roman" w:hAnsi="Times New Roman" w:cs="Times New Roman"/>
        </w:rPr>
        <w:t>as required</w:t>
      </w:r>
      <w:r w:rsidR="00D515C5" w:rsidRPr="006518B1">
        <w:rPr>
          <w:rFonts w:ascii="Times New Roman" w:hAnsi="Times New Roman" w:cs="Times New Roman"/>
          <w:spacing w:val="-2"/>
        </w:rPr>
        <w:t xml:space="preserve"> </w:t>
      </w:r>
      <w:r w:rsidR="00D515C5" w:rsidRPr="006518B1">
        <w:rPr>
          <w:rFonts w:ascii="Times New Roman" w:hAnsi="Times New Roman" w:cs="Times New Roman"/>
        </w:rPr>
        <w:t>by</w:t>
      </w:r>
      <w:r w:rsidR="004D718B" w:rsidRPr="006518B1">
        <w:rPr>
          <w:rFonts w:ascii="Times New Roman" w:hAnsi="Times New Roman" w:cs="Times New Roman"/>
        </w:rPr>
        <w:t xml:space="preserve"> Executive Order 05-07 and</w:t>
      </w:r>
      <w:r w:rsidR="00D515C5" w:rsidRPr="006518B1">
        <w:rPr>
          <w:rFonts w:ascii="Times New Roman" w:hAnsi="Times New Roman" w:cs="Times New Roman"/>
          <w:spacing w:val="-3"/>
        </w:rPr>
        <w:t xml:space="preserve"> IC § 5-14-3.5-2. </w:t>
      </w:r>
      <w:r w:rsidR="00D515C5" w:rsidRPr="006518B1">
        <w:rPr>
          <w:rFonts w:ascii="Times New Roman" w:hAnsi="Times New Roman" w:cs="Times New Roman"/>
        </w:rPr>
        <w:t xml:space="preserve"> Use by</w:t>
      </w:r>
      <w:r w:rsidR="00D515C5" w:rsidRPr="006518B1">
        <w:rPr>
          <w:rFonts w:ascii="Times New Roman" w:hAnsi="Times New Roman" w:cs="Times New Roman"/>
          <w:spacing w:val="-3"/>
        </w:rPr>
        <w:t xml:space="preserve"> </w:t>
      </w:r>
      <w:r w:rsidR="00D515C5" w:rsidRPr="006518B1">
        <w:rPr>
          <w:rFonts w:ascii="Times New Roman" w:hAnsi="Times New Roman" w:cs="Times New Roman"/>
        </w:rPr>
        <w:t>the</w:t>
      </w:r>
      <w:r w:rsidR="00D515C5" w:rsidRPr="006518B1">
        <w:rPr>
          <w:rFonts w:ascii="Times New Roman" w:hAnsi="Times New Roman" w:cs="Times New Roman"/>
          <w:spacing w:val="55"/>
        </w:rPr>
        <w:t xml:space="preserve"> </w:t>
      </w:r>
      <w:r w:rsidR="00D515C5" w:rsidRPr="006518B1">
        <w:rPr>
          <w:rFonts w:ascii="Times New Roman" w:hAnsi="Times New Roman" w:cs="Times New Roman"/>
        </w:rPr>
        <w:t>public of the information contained</w:t>
      </w:r>
      <w:r w:rsidR="00D515C5" w:rsidRPr="006518B1">
        <w:rPr>
          <w:rFonts w:ascii="Times New Roman" w:hAnsi="Times New Roman" w:cs="Times New Roman"/>
          <w:spacing w:val="-2"/>
        </w:rPr>
        <w:t xml:space="preserve"> </w:t>
      </w:r>
      <w:r w:rsidR="00D515C5" w:rsidRPr="006518B1">
        <w:rPr>
          <w:rFonts w:ascii="Times New Roman" w:hAnsi="Times New Roman" w:cs="Times New Roman"/>
        </w:rPr>
        <w:t>in</w:t>
      </w:r>
      <w:r w:rsidR="00D515C5" w:rsidRPr="006518B1">
        <w:rPr>
          <w:rFonts w:ascii="Times New Roman" w:hAnsi="Times New Roman" w:cs="Times New Roman"/>
          <w:spacing w:val="-3"/>
        </w:rPr>
        <w:t xml:space="preserve"> </w:t>
      </w:r>
      <w:r w:rsidR="00D515C5" w:rsidRPr="006518B1">
        <w:rPr>
          <w:rFonts w:ascii="Times New Roman" w:hAnsi="Times New Roman" w:cs="Times New Roman"/>
        </w:rPr>
        <w:t>this Contract</w:t>
      </w:r>
      <w:r w:rsidR="00D515C5" w:rsidRPr="006518B1">
        <w:rPr>
          <w:rFonts w:ascii="Times New Roman" w:hAnsi="Times New Roman" w:cs="Times New Roman"/>
          <w:spacing w:val="-2"/>
        </w:rPr>
        <w:t xml:space="preserve"> </w:t>
      </w:r>
      <w:r w:rsidR="00D515C5" w:rsidRPr="006518B1">
        <w:rPr>
          <w:rFonts w:ascii="Times New Roman" w:hAnsi="Times New Roman" w:cs="Times New Roman"/>
        </w:rPr>
        <w:t>shall</w:t>
      </w:r>
      <w:r w:rsidR="00D515C5" w:rsidRPr="006518B1">
        <w:rPr>
          <w:rFonts w:ascii="Times New Roman" w:hAnsi="Times New Roman" w:cs="Times New Roman"/>
          <w:spacing w:val="-2"/>
        </w:rPr>
        <w:t xml:space="preserve"> </w:t>
      </w:r>
      <w:r w:rsidR="00D515C5" w:rsidRPr="006518B1">
        <w:rPr>
          <w:rFonts w:ascii="Times New Roman" w:hAnsi="Times New Roman" w:cs="Times New Roman"/>
        </w:rPr>
        <w:t>not</w:t>
      </w:r>
      <w:r w:rsidR="00D515C5" w:rsidRPr="006518B1">
        <w:rPr>
          <w:rFonts w:ascii="Times New Roman" w:hAnsi="Times New Roman" w:cs="Times New Roman"/>
          <w:spacing w:val="-2"/>
        </w:rPr>
        <w:t xml:space="preserve"> </w:t>
      </w:r>
      <w:r w:rsidR="00D515C5" w:rsidRPr="006518B1">
        <w:rPr>
          <w:rFonts w:ascii="Times New Roman" w:hAnsi="Times New Roman" w:cs="Times New Roman"/>
        </w:rPr>
        <w:t>be considered an</w:t>
      </w:r>
      <w:r w:rsidR="00D515C5" w:rsidRPr="006518B1">
        <w:rPr>
          <w:rFonts w:ascii="Times New Roman" w:hAnsi="Times New Roman" w:cs="Times New Roman"/>
          <w:spacing w:val="-3"/>
        </w:rPr>
        <w:t xml:space="preserve"> </w:t>
      </w:r>
      <w:r w:rsidR="00D515C5" w:rsidRPr="006518B1">
        <w:rPr>
          <w:rFonts w:ascii="Times New Roman" w:hAnsi="Times New Roman" w:cs="Times New Roman"/>
        </w:rPr>
        <w:t>act</w:t>
      </w:r>
      <w:r w:rsidR="00D515C5" w:rsidRPr="006518B1">
        <w:rPr>
          <w:rFonts w:ascii="Times New Roman" w:hAnsi="Times New Roman" w:cs="Times New Roman"/>
          <w:spacing w:val="-2"/>
        </w:rPr>
        <w:t xml:space="preserve"> </w:t>
      </w:r>
      <w:r w:rsidR="00D515C5" w:rsidRPr="006518B1">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commentRangeStart w:id="92"/>
      <w:r w:rsidR="007412B2">
        <w:rPr>
          <w:rFonts w:ascii="Times New Roman" w:eastAsia="Times New Roman" w:hAnsi="Times New Roman" w:cs="Times New Roman"/>
        </w:rPr>
        <w:t>C</w:t>
      </w:r>
      <w:r w:rsidRPr="006E4F58">
        <w:rPr>
          <w:rFonts w:ascii="Times New Roman" w:eastAsia="Times New Roman" w:hAnsi="Times New Roman" w:cs="Times New Roman"/>
        </w:rPr>
        <w:t>ontract</w:t>
      </w:r>
      <w:commentRangeEnd w:id="92"/>
      <w:r w:rsidR="00374C92">
        <w:rPr>
          <w:rStyle w:val="CommentReference"/>
        </w:rPr>
        <w:commentReference w:id="92"/>
      </w:r>
      <w:r w:rsidRPr="006E4F58">
        <w:rPr>
          <w:rFonts w:ascii="Times New Roman" w:eastAsia="Times New Roman" w:hAnsi="Times New Roman" w:cs="Times New Roman"/>
        </w:rPr>
        <w: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xml:space="preserve">.  The invalidity of any section, subsection, </w:t>
      </w:r>
      <w:proofErr w:type="gramStart"/>
      <w:r w:rsidRPr="006E4F58">
        <w:rPr>
          <w:rFonts w:ascii="Times New Roman" w:eastAsia="Times New Roman" w:hAnsi="Times New Roman" w:cs="Times New Roman"/>
        </w:rPr>
        <w:t>clause</w:t>
      </w:r>
      <w:proofErr w:type="gramEnd"/>
      <w:r w:rsidRPr="006E4F58">
        <w:rPr>
          <w:rFonts w:ascii="Times New Roman" w:eastAsia="Times New Roman" w:hAnsi="Times New Roman" w:cs="Times New Roman"/>
        </w:rPr>
        <w:t xml:space="preserv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63B690CA" w:rsidR="006E4F58" w:rsidRPr="006E4F58" w:rsidRDefault="006E4F58" w:rsidP="006E4F58">
      <w:pPr>
        <w:spacing w:after="0" w:line="240" w:lineRule="auto"/>
        <w:rPr>
          <w:rFonts w:ascii="Times New Roman" w:eastAsia="Times New Roman" w:hAnsi="Times New Roman" w:cs="Times New Roman"/>
        </w:rPr>
      </w:pPr>
      <w:del w:id="93" w:author="Author">
        <w:r w:rsidRPr="006E4F58" w:rsidDel="00345216">
          <w:rPr>
            <w:rFonts w:ascii="Times New Roman" w:eastAsia="Times New Roman" w:hAnsi="Times New Roman" w:cs="Times New Roman"/>
            <w:b/>
          </w:rPr>
          <w:delText>4</w:delText>
        </w:r>
        <w:r w:rsidR="00657CD7" w:rsidDel="00345216">
          <w:rPr>
            <w:rFonts w:ascii="Times New Roman" w:eastAsia="Times New Roman" w:hAnsi="Times New Roman" w:cs="Times New Roman"/>
            <w:b/>
          </w:rPr>
          <w:delText>3</w:delText>
        </w:r>
        <w:r w:rsidRPr="006E4F58" w:rsidDel="00345216">
          <w:rPr>
            <w:rFonts w:ascii="Times New Roman" w:eastAsia="Times New Roman" w:hAnsi="Times New Roman" w:cs="Times New Roman"/>
            <w:b/>
          </w:rPr>
          <w:delText>.  Substantial Performance.</w:delText>
        </w:r>
        <w:r w:rsidRPr="006E4F58" w:rsidDel="00345216">
          <w:rPr>
            <w:rFonts w:ascii="Times New Roman" w:eastAsia="Times New Roman" w:hAnsi="Times New Roman" w:cs="Times New Roman"/>
          </w:rPr>
          <w:delText xml:space="preserve">  This Contract shall be deemed to be substantially performed only when fully performed according to its terms and conditions and any written amendments or supplements.</w:delText>
        </w:r>
      </w:del>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2BF6B8B8" w:rsidR="006E4F58" w:rsidRPr="006E4F58" w:rsidRDefault="006E4F58" w:rsidP="006E4F58">
      <w:pPr>
        <w:spacing w:after="0" w:line="240" w:lineRule="auto"/>
        <w:rPr>
          <w:rFonts w:ascii="Times New Roman" w:eastAsia="Times New Roman" w:hAnsi="Times New Roman" w:cs="Times New Roman"/>
        </w:rPr>
      </w:pPr>
      <w:del w:id="94" w:author="Author">
        <w:r w:rsidRPr="006E4F58" w:rsidDel="00345216">
          <w:rPr>
            <w:rFonts w:ascii="Times New Roman" w:eastAsia="Times New Roman" w:hAnsi="Times New Roman" w:cs="Times New Roman"/>
            <w:b/>
          </w:rPr>
          <w:delText>4</w:delText>
        </w:r>
        <w:r w:rsidR="00657CD7" w:rsidDel="00345216">
          <w:rPr>
            <w:rFonts w:ascii="Times New Roman" w:eastAsia="Times New Roman" w:hAnsi="Times New Roman" w:cs="Times New Roman"/>
            <w:b/>
          </w:rPr>
          <w:delText>5</w:delText>
        </w:r>
        <w:r w:rsidRPr="006E4F58" w:rsidDel="00345216">
          <w:rPr>
            <w:rFonts w:ascii="Times New Roman" w:eastAsia="Times New Roman" w:hAnsi="Times New Roman" w:cs="Times New Roman"/>
            <w:b/>
          </w:rPr>
          <w:delText>.  Termination for Convenience</w:delText>
        </w:r>
        <w:r w:rsidRPr="006E4F58" w:rsidDel="00345216">
          <w:rPr>
            <w:rFonts w:ascii="Times New Roman" w:eastAsia="Times New Roman" w:hAnsi="Times New Roman" w:cs="Times New Roman"/>
          </w:rPr>
          <w:delText>.</w:delText>
        </w:r>
        <w:r w:rsidR="00C05BE2" w:rsidDel="00345216">
          <w:rPr>
            <w:rFonts w:ascii="Times New Roman" w:eastAsia="Times New Roman" w:hAnsi="Times New Roman" w:cs="Times New Roman"/>
          </w:rPr>
          <w:delText xml:space="preserve">  </w:delText>
        </w:r>
        <w:r w:rsidRPr="006E4F58" w:rsidDel="00345216">
          <w:rPr>
            <w:rFonts w:ascii="Times New Roman" w:eastAsia="Times New Roman" w:hAnsi="Times New Roman" w:cs="Times New Roman"/>
          </w:rPr>
          <w:delText xml:space="preserve">This Contract </w:delText>
        </w:r>
        <w:commentRangeStart w:id="95"/>
        <w:r w:rsidRPr="006E4F58" w:rsidDel="00345216">
          <w:rPr>
            <w:rFonts w:ascii="Times New Roman" w:eastAsia="Times New Roman" w:hAnsi="Times New Roman" w:cs="Times New Roman"/>
          </w:rPr>
          <w:delText>may</w:delText>
        </w:r>
      </w:del>
      <w:commentRangeEnd w:id="95"/>
      <w:r w:rsidR="00374C92">
        <w:rPr>
          <w:rStyle w:val="CommentReference"/>
        </w:rPr>
        <w:commentReference w:id="95"/>
      </w:r>
      <w:del w:id="96" w:author="Author">
        <w:r w:rsidRPr="006E4F58" w:rsidDel="00345216">
          <w:rPr>
            <w:rFonts w:ascii="Times New Roman" w:eastAsia="Times New Roman" w:hAnsi="Times New Roman" w:cs="Times New Roman"/>
          </w:rPr>
          <w:delText xml:space="preserve"> be terminated, in whole or in part, by the State, which shall i</w:delText>
        </w:r>
        <w:r w:rsidR="007412B2" w:rsidDel="00345216">
          <w:rPr>
            <w:rFonts w:ascii="Times New Roman" w:eastAsia="Times New Roman" w:hAnsi="Times New Roman" w:cs="Times New Roman"/>
          </w:rPr>
          <w:delText>nclude and is not limited to IDOA</w:delText>
        </w:r>
        <w:r w:rsidRPr="006E4F58" w:rsidDel="00345216">
          <w:rPr>
            <w:rFonts w:ascii="Times New Roman" w:eastAsia="Times New Roman" w:hAnsi="Times New Roman" w:cs="Times New Roman"/>
          </w:rPr>
          <w:delText xml:space="preserve">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w:delText>
        </w:r>
        <w:r w:rsidRPr="006E4F58" w:rsidDel="00345216">
          <w:rPr>
            <w:rFonts w:ascii="Times New Roman" w:eastAsia="Times New Roman" w:hAnsi="Times New Roman" w:cs="Times New Roman"/>
          </w:rPr>
          <w:lastRenderedPageBreak/>
          <w:delText>paragraph, the parti</w:delText>
        </w:r>
        <w:r w:rsidR="007412B2" w:rsidDel="00345216">
          <w:rPr>
            <w:rFonts w:ascii="Times New Roman" w:eastAsia="Times New Roman" w:hAnsi="Times New Roman" w:cs="Times New Roman"/>
          </w:rPr>
          <w:delText>es stipulate and agree that IDOA</w:delText>
        </w:r>
        <w:r w:rsidR="00D515C5" w:rsidDel="00345216">
          <w:rPr>
            <w:rFonts w:ascii="Times New Roman" w:eastAsia="Times New Roman" w:hAnsi="Times New Roman" w:cs="Times New Roman"/>
          </w:rPr>
          <w:delText xml:space="preserve"> </w:delText>
        </w:r>
        <w:r w:rsidRPr="006E4F58" w:rsidDel="00345216">
          <w:rPr>
            <w:rFonts w:ascii="Times New Roman" w:eastAsia="Times New Roman" w:hAnsi="Times New Roman" w:cs="Times New Roman"/>
          </w:rPr>
          <w:delText xml:space="preserve">shall be deemed to be a party to this </w:delText>
        </w:r>
        <w:r w:rsidR="00674611" w:rsidDel="00345216">
          <w:rPr>
            <w:rFonts w:ascii="Times New Roman" w:eastAsia="Times New Roman" w:hAnsi="Times New Roman" w:cs="Times New Roman"/>
          </w:rPr>
          <w:delText>Contract</w:delText>
        </w:r>
        <w:r w:rsidRPr="006E4F58" w:rsidDel="00345216">
          <w:rPr>
            <w:rFonts w:ascii="Times New Roman" w:eastAsia="Times New Roman" w:hAnsi="Times New Roman" w:cs="Times New Roman"/>
          </w:rPr>
          <w:delText xml:space="preserve"> with authority to terminate the same for convenience when such termination is determined by the Commissioner of </w:delText>
        </w:r>
        <w:r w:rsidR="007412B2" w:rsidDel="00345216">
          <w:rPr>
            <w:rFonts w:ascii="Times New Roman" w:eastAsia="Times New Roman" w:hAnsi="Times New Roman" w:cs="Times New Roman"/>
          </w:rPr>
          <w:delText xml:space="preserve">IDOA </w:delText>
        </w:r>
        <w:r w:rsidRPr="006E4F58" w:rsidDel="00345216">
          <w:rPr>
            <w:rFonts w:ascii="Times New Roman" w:eastAsia="Times New Roman" w:hAnsi="Times New Roman" w:cs="Times New Roman"/>
          </w:rPr>
          <w:delText>to be in the best interests of the State.</w:delText>
        </w:r>
      </w:del>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4961E02A" w:rsidR="006E4F58" w:rsidRPr="006E4F58" w:rsidDel="000A1373" w:rsidRDefault="006E4F58" w:rsidP="006E4F58">
      <w:pPr>
        <w:spacing w:after="0" w:line="240" w:lineRule="auto"/>
        <w:rPr>
          <w:del w:id="97" w:author="Author"/>
          <w:rFonts w:ascii="Times New Roman" w:eastAsia="Times New Roman" w:hAnsi="Times New Roman" w:cs="Times New Roman"/>
          <w:b/>
        </w:rPr>
      </w:pPr>
      <w:del w:id="98" w:author="Author">
        <w:r w:rsidRPr="006E4F58" w:rsidDel="000A1373">
          <w:rPr>
            <w:rFonts w:ascii="Times New Roman" w:eastAsia="Times New Roman" w:hAnsi="Times New Roman" w:cs="Times New Roman"/>
            <w:b/>
          </w:rPr>
          <w:delText>4</w:delText>
        </w:r>
        <w:r w:rsidR="00657CD7" w:rsidDel="000A1373">
          <w:rPr>
            <w:rFonts w:ascii="Times New Roman" w:eastAsia="Times New Roman" w:hAnsi="Times New Roman" w:cs="Times New Roman"/>
            <w:b/>
          </w:rPr>
          <w:delText>6</w:delText>
        </w:r>
        <w:r w:rsidRPr="006E4F58" w:rsidDel="000A1373">
          <w:rPr>
            <w:rFonts w:ascii="Times New Roman" w:eastAsia="Times New Roman" w:hAnsi="Times New Roman" w:cs="Times New Roman"/>
            <w:b/>
          </w:rPr>
          <w:delText xml:space="preserve">.  Termination for </w:delText>
        </w:r>
        <w:commentRangeStart w:id="99"/>
        <w:r w:rsidRPr="006E4F58" w:rsidDel="000A1373">
          <w:rPr>
            <w:rFonts w:ascii="Times New Roman" w:eastAsia="Times New Roman" w:hAnsi="Times New Roman" w:cs="Times New Roman"/>
            <w:b/>
          </w:rPr>
          <w:delText>Default</w:delText>
        </w:r>
      </w:del>
      <w:commentRangeEnd w:id="99"/>
      <w:r w:rsidR="00374C92">
        <w:rPr>
          <w:rStyle w:val="CommentReference"/>
        </w:rPr>
        <w:commentReference w:id="99"/>
      </w:r>
      <w:del w:id="100" w:author="Author">
        <w:r w:rsidRPr="006E4F58" w:rsidDel="000A1373">
          <w:rPr>
            <w:rFonts w:ascii="Times New Roman" w:eastAsia="Times New Roman" w:hAnsi="Times New Roman" w:cs="Times New Roman"/>
            <w:b/>
          </w:rPr>
          <w:delText xml:space="preserve">.  </w:delText>
        </w:r>
      </w:del>
    </w:p>
    <w:p w14:paraId="172A1300" w14:textId="4ACCC9F5" w:rsidR="006E4F58" w:rsidRPr="006E4F58" w:rsidDel="000A1373" w:rsidRDefault="006E4F58" w:rsidP="006E4F58">
      <w:pPr>
        <w:spacing w:after="0" w:line="240" w:lineRule="auto"/>
        <w:rPr>
          <w:del w:id="101" w:author="Author"/>
          <w:rFonts w:ascii="Times New Roman" w:eastAsia="Times New Roman" w:hAnsi="Times New Roman" w:cs="Times New Roman"/>
        </w:rPr>
      </w:pPr>
      <w:del w:id="102" w:author="Author">
        <w:r w:rsidRPr="006E4F58" w:rsidDel="000A1373">
          <w:rPr>
            <w:rFonts w:ascii="Times New Roman" w:eastAsia="Times New Roman" w:hAnsi="Times New Roman" w:cs="Times New Roman"/>
          </w:rPr>
          <w:delText>A.  With the provision of thirty (30) days’ notice to the Contractor, the State may terminate this Contract in whole or in part if the Contractor fails to:</w:delText>
        </w:r>
      </w:del>
    </w:p>
    <w:p w14:paraId="172A1301" w14:textId="4A39D301" w:rsidR="006E4F58" w:rsidRPr="006E4F58" w:rsidDel="000A1373" w:rsidRDefault="006E4F58" w:rsidP="006E4F58">
      <w:pPr>
        <w:spacing w:after="0" w:line="240" w:lineRule="auto"/>
        <w:ind w:left="720" w:hanging="360"/>
        <w:rPr>
          <w:del w:id="103" w:author="Author"/>
          <w:rFonts w:ascii="Times New Roman" w:eastAsia="Times New Roman" w:hAnsi="Times New Roman" w:cs="Times New Roman"/>
        </w:rPr>
      </w:pPr>
      <w:del w:id="104" w:author="Author">
        <w:r w:rsidRPr="006E4F58" w:rsidDel="000A1373">
          <w:rPr>
            <w:rFonts w:ascii="Times New Roman" w:eastAsia="Times New Roman" w:hAnsi="Times New Roman" w:cs="Times New Roman"/>
          </w:rPr>
          <w:delText>1.</w:delText>
        </w:r>
        <w:r w:rsidRPr="006E4F58" w:rsidDel="000A1373">
          <w:rPr>
            <w:rFonts w:ascii="Times New Roman" w:eastAsia="Times New Roman" w:hAnsi="Times New Roman" w:cs="Times New Roman"/>
          </w:rPr>
          <w:tab/>
          <w:delText>Correct or cure any breach of this Contract; the time to correct or cure the breach may be extended beyond thirty (30) days if the State determines progress is being made and the extension is agreed to by the parties;</w:delText>
        </w:r>
      </w:del>
    </w:p>
    <w:p w14:paraId="172A1302" w14:textId="1747194F" w:rsidR="006E4F58" w:rsidRPr="006E4F58" w:rsidDel="000A1373" w:rsidRDefault="006E4F58" w:rsidP="006E4F58">
      <w:pPr>
        <w:spacing w:after="0" w:line="240" w:lineRule="auto"/>
        <w:ind w:left="720" w:hanging="360"/>
        <w:rPr>
          <w:del w:id="105" w:author="Author"/>
          <w:rFonts w:ascii="Times New Roman" w:eastAsia="Times New Roman" w:hAnsi="Times New Roman" w:cs="Times New Roman"/>
        </w:rPr>
      </w:pPr>
      <w:del w:id="106" w:author="Author">
        <w:r w:rsidRPr="006E4F58" w:rsidDel="000A1373">
          <w:rPr>
            <w:rFonts w:ascii="Times New Roman" w:eastAsia="Times New Roman" w:hAnsi="Times New Roman" w:cs="Times New Roman"/>
          </w:rPr>
          <w:delText>2.</w:delText>
        </w:r>
        <w:r w:rsidRPr="006E4F58" w:rsidDel="000A1373">
          <w:rPr>
            <w:rFonts w:ascii="Times New Roman" w:eastAsia="Times New Roman" w:hAnsi="Times New Roman" w:cs="Times New Roman"/>
          </w:rPr>
          <w:tab/>
          <w:delText>Deliver the supplies or perform the services within the time specified in this Contract or any extension;</w:delText>
        </w:r>
      </w:del>
    </w:p>
    <w:p w14:paraId="172A1303" w14:textId="5A6981A4" w:rsidR="006E4F58" w:rsidRPr="006E4F58" w:rsidDel="000A1373" w:rsidRDefault="006E4F58" w:rsidP="006E4F58">
      <w:pPr>
        <w:spacing w:after="0" w:line="240" w:lineRule="auto"/>
        <w:ind w:left="720" w:hanging="360"/>
        <w:rPr>
          <w:del w:id="107" w:author="Author"/>
          <w:rFonts w:ascii="Times New Roman" w:eastAsia="Times New Roman" w:hAnsi="Times New Roman" w:cs="Times New Roman"/>
        </w:rPr>
      </w:pPr>
      <w:bookmarkStart w:id="108" w:name="_Toc236554574"/>
      <w:del w:id="109" w:author="Author">
        <w:r w:rsidRPr="006E4F58" w:rsidDel="000A1373">
          <w:rPr>
            <w:rFonts w:ascii="Times New Roman" w:eastAsia="Times New Roman" w:hAnsi="Times New Roman" w:cs="Times New Roman"/>
          </w:rPr>
          <w:delText>3.</w:delText>
        </w:r>
        <w:r w:rsidRPr="006E4F58" w:rsidDel="000A1373">
          <w:rPr>
            <w:rFonts w:ascii="Times New Roman" w:eastAsia="Times New Roman" w:hAnsi="Times New Roman" w:cs="Times New Roman"/>
          </w:rPr>
          <w:tab/>
          <w:delText>Make progress so as to endanger performance of this Contract; or</w:delText>
        </w:r>
        <w:bookmarkEnd w:id="108"/>
      </w:del>
    </w:p>
    <w:p w14:paraId="172A1304" w14:textId="2AB0E619" w:rsidR="006E4F58" w:rsidRPr="006E4F58" w:rsidDel="000A1373" w:rsidRDefault="006E4F58" w:rsidP="006E4F58">
      <w:pPr>
        <w:spacing w:after="0" w:line="240" w:lineRule="auto"/>
        <w:ind w:left="720" w:hanging="360"/>
        <w:rPr>
          <w:del w:id="110" w:author="Author"/>
          <w:rFonts w:ascii="Times New Roman" w:eastAsia="Times New Roman" w:hAnsi="Times New Roman" w:cs="Times New Roman"/>
        </w:rPr>
      </w:pPr>
      <w:del w:id="111" w:author="Author">
        <w:r w:rsidRPr="006E4F58" w:rsidDel="000A1373">
          <w:rPr>
            <w:rFonts w:ascii="Times New Roman" w:eastAsia="Times New Roman" w:hAnsi="Times New Roman" w:cs="Times New Roman"/>
          </w:rPr>
          <w:delText>4.</w:delText>
        </w:r>
        <w:r w:rsidRPr="006E4F58" w:rsidDel="000A1373">
          <w:rPr>
            <w:rFonts w:ascii="Times New Roman" w:eastAsia="Times New Roman" w:hAnsi="Times New Roman" w:cs="Times New Roman"/>
          </w:rPr>
          <w:tab/>
          <w:delText>Perform any of the other provisions of this Contract.</w:delText>
        </w:r>
      </w:del>
    </w:p>
    <w:p w14:paraId="172A1305" w14:textId="5F781DDA" w:rsidR="006E4F58" w:rsidRPr="006E4F58" w:rsidDel="000A1373" w:rsidRDefault="006E4F58" w:rsidP="006E4F58">
      <w:pPr>
        <w:tabs>
          <w:tab w:val="num" w:pos="0"/>
          <w:tab w:val="num" w:pos="720"/>
        </w:tabs>
        <w:spacing w:after="0" w:line="240" w:lineRule="auto"/>
        <w:rPr>
          <w:del w:id="112" w:author="Author"/>
          <w:rFonts w:ascii="Times New Roman" w:eastAsia="Times New Roman" w:hAnsi="Times New Roman" w:cs="Times New Roman"/>
        </w:rPr>
      </w:pPr>
    </w:p>
    <w:p w14:paraId="172A1306" w14:textId="3A8F3DB9" w:rsidR="006E4F58" w:rsidRPr="006E4F58" w:rsidDel="000A1373" w:rsidRDefault="006E4F58" w:rsidP="006E4F58">
      <w:pPr>
        <w:spacing w:after="0" w:line="240" w:lineRule="auto"/>
        <w:rPr>
          <w:del w:id="113" w:author="Author"/>
          <w:rFonts w:ascii="Times New Roman" w:eastAsia="Times New Roman" w:hAnsi="Times New Roman" w:cs="Times New Roman"/>
        </w:rPr>
      </w:pPr>
      <w:del w:id="114" w:author="Author">
        <w:r w:rsidRPr="006E4F58" w:rsidDel="000A1373">
          <w:rPr>
            <w:rFonts w:ascii="Times New Roman" w:eastAsia="Times New Roman" w:hAnsi="Times New Roman" w:cs="Times New Roman"/>
          </w:rPr>
          <w:delTex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delText>
        </w:r>
      </w:del>
    </w:p>
    <w:p w14:paraId="172A1307" w14:textId="243FADD0" w:rsidR="006E4F58" w:rsidRPr="006E4F58" w:rsidDel="000A1373" w:rsidRDefault="006E4F58" w:rsidP="006E4F58">
      <w:pPr>
        <w:tabs>
          <w:tab w:val="num" w:pos="720"/>
        </w:tabs>
        <w:spacing w:after="0" w:line="240" w:lineRule="auto"/>
        <w:rPr>
          <w:del w:id="115" w:author="Author"/>
          <w:rFonts w:ascii="Times New Roman" w:eastAsia="Times New Roman" w:hAnsi="Times New Roman" w:cs="Times New Roman"/>
        </w:rPr>
      </w:pPr>
    </w:p>
    <w:p w14:paraId="172A1308" w14:textId="1925D063" w:rsidR="006E4F58" w:rsidDel="000A1373" w:rsidRDefault="006E4F58" w:rsidP="006E4F58">
      <w:pPr>
        <w:spacing w:after="0" w:line="240" w:lineRule="auto"/>
        <w:rPr>
          <w:del w:id="116" w:author="Author"/>
          <w:rFonts w:ascii="Times New Roman" w:eastAsia="Times New Roman" w:hAnsi="Times New Roman" w:cs="Times New Roman"/>
        </w:rPr>
      </w:pPr>
      <w:del w:id="117" w:author="Author">
        <w:r w:rsidRPr="006E4F58" w:rsidDel="000A1373">
          <w:rPr>
            <w:rFonts w:ascii="Times New Roman" w:eastAsia="Times New Roman" w:hAnsi="Times New Roman" w:cs="Times New Roman"/>
          </w:rPr>
          <w:delTex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delText>
        </w:r>
      </w:del>
    </w:p>
    <w:p w14:paraId="172A1309" w14:textId="5AB833F7" w:rsidR="00AD2E37" w:rsidDel="000A1373" w:rsidRDefault="00AD2E37" w:rsidP="006E4F58">
      <w:pPr>
        <w:spacing w:after="0" w:line="240" w:lineRule="auto"/>
        <w:rPr>
          <w:del w:id="118" w:author="Author"/>
          <w:rFonts w:ascii="Times New Roman" w:eastAsia="Times New Roman" w:hAnsi="Times New Roman" w:cs="Times New Roman"/>
        </w:rPr>
      </w:pPr>
    </w:p>
    <w:p w14:paraId="172A130A" w14:textId="28D660E5" w:rsidR="006E4F58" w:rsidRPr="006E4F58" w:rsidRDefault="00F72519" w:rsidP="006E4F58">
      <w:pPr>
        <w:spacing w:after="0" w:line="240" w:lineRule="auto"/>
        <w:rPr>
          <w:rFonts w:ascii="Times New Roman" w:eastAsia="Times New Roman" w:hAnsi="Times New Roman" w:cs="Times New Roman"/>
        </w:rPr>
      </w:pPr>
      <w:del w:id="119" w:author="Author">
        <w:r w:rsidDel="000A1373">
          <w:rPr>
            <w:rFonts w:ascii="Times New Roman" w:eastAsia="Times New Roman" w:hAnsi="Times New Roman" w:cs="Times New Roman"/>
          </w:rPr>
          <w:delText>D</w:delText>
        </w:r>
        <w:r w:rsidR="006E4F58" w:rsidRPr="006E4F58" w:rsidDel="000A1373">
          <w:rPr>
            <w:rFonts w:ascii="Times New Roman" w:eastAsia="Times New Roman" w:hAnsi="Times New Roman" w:cs="Times New Roman"/>
          </w:rPr>
          <w:delText>.  The rights and remedies of the State in this clause are in addition to any other rights and remedies provided by law or equity or under this Contract.</w:delText>
        </w:r>
      </w:del>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F577F0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w:t>
      </w:r>
      <w:r w:rsidR="00D8095E" w:rsidRPr="00EF4517">
        <w:rPr>
          <w:rFonts w:ascii="Times New Roman" w:eastAsia="Times New Roman" w:hAnsi="Times New Roman" w:cs="Times New Roman"/>
          <w:i/>
          <w:iCs/>
        </w:rPr>
        <w:t>Indiana Department of Administration</w:t>
      </w:r>
      <w:r w:rsidR="00573ED0" w:rsidRPr="00906E3B">
        <w:rPr>
          <w:rFonts w:ascii="Times New Roman" w:eastAsia="Times New Roman" w:hAnsi="Times New Roman" w:cs="Times New Roman"/>
          <w:i/>
        </w:rPr>
        <w:t xml:space="preserve"> Travel Polic</w:t>
      </w:r>
      <w:r w:rsidR="00EF4517">
        <w:rPr>
          <w:rFonts w:ascii="Times New Roman" w:eastAsia="Times New Roman" w:hAnsi="Times New Roman" w:cs="Times New Roman"/>
          <w:i/>
        </w:rPr>
        <w:t>y</w:t>
      </w:r>
      <w:r w:rsidR="00573ED0" w:rsidRPr="00906E3B">
        <w:rPr>
          <w:rFonts w:ascii="Times New Roman" w:eastAsia="Times New Roman" w:hAnsi="Times New Roman" w:cs="Times New Roman"/>
          <w:i/>
        </w:rPr>
        <w:t xml:space="preserve">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EF4517">
        <w:rPr>
          <w:rFonts w:ascii="Times New Roman" w:eastAsia="Times New Roman" w:hAnsi="Times New Roman" w:cs="Times New Roman"/>
          <w:i/>
        </w:rPr>
        <w:t>Travel Policy</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CC0106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xml:space="preserve">.  No right conferred on either party under this Contract shall be deemed waived, and no breach of this Contract excused, unless such waiver is in writing and signed by the party claimed to have waived such right. </w:t>
      </w:r>
      <w:ins w:id="120" w:author="Author">
        <w:r w:rsidR="005C23A3">
          <w:rPr>
            <w:rFonts w:ascii="Times New Roman" w:eastAsia="Times New Roman" w:hAnsi="Times New Roman" w:cs="Times New Roman"/>
          </w:rPr>
          <w:t xml:space="preserve">Subject to the terms set forth in the PowerSchool Main Services Agreement, </w:t>
        </w:r>
      </w:ins>
      <w:del w:id="121" w:author="Author">
        <w:r w:rsidRPr="006E4F58" w:rsidDel="005C23A3">
          <w:rPr>
            <w:rFonts w:ascii="Times New Roman" w:eastAsia="Times New Roman" w:hAnsi="Times New Roman" w:cs="Times New Roman"/>
          </w:rPr>
          <w:delText>N</w:delText>
        </w:r>
      </w:del>
      <w:ins w:id="122" w:author="Author">
        <w:r w:rsidR="005C23A3">
          <w:rPr>
            <w:rFonts w:ascii="Times New Roman" w:eastAsia="Times New Roman" w:hAnsi="Times New Roman" w:cs="Times New Roman"/>
          </w:rPr>
          <w:t>n</w:t>
        </w:r>
      </w:ins>
      <w:r w:rsidRPr="006E4F58">
        <w:rPr>
          <w:rFonts w:ascii="Times New Roman" w:eastAsia="Times New Roman" w:hAnsi="Times New Roman" w:cs="Times New Roman"/>
        </w:rPr>
        <w:t>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41CACE24"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xml:space="preserve">.  The Contractor shall execute its responsibilities by following and applying at all times </w:t>
      </w:r>
      <w:del w:id="123" w:author="Author">
        <w:r w:rsidRPr="006E4F58" w:rsidDel="008368CC">
          <w:rPr>
            <w:rFonts w:ascii="Times New Roman" w:eastAsia="Times New Roman" w:hAnsi="Times New Roman" w:cs="Times New Roman"/>
          </w:rPr>
          <w:delText>the highest professional and technical guidelines and</w:delText>
        </w:r>
      </w:del>
      <w:ins w:id="124" w:author="Author">
        <w:r w:rsidR="008368CC">
          <w:rPr>
            <w:rFonts w:ascii="Times New Roman" w:eastAsia="Times New Roman" w:hAnsi="Times New Roman" w:cs="Times New Roman"/>
          </w:rPr>
          <w:t>commercially reasonable industry</w:t>
        </w:r>
      </w:ins>
      <w:r w:rsidRPr="006E4F58">
        <w:rPr>
          <w:rFonts w:ascii="Times New Roman" w:eastAsia="Times New Roman" w:hAnsi="Times New Roman" w:cs="Times New Roman"/>
        </w:rPr>
        <w:t xml:space="preserve"> standards.</w:t>
      </w:r>
      <w:del w:id="125" w:author="Author">
        <w:r w:rsidRPr="006E4F58" w:rsidDel="008368CC">
          <w:rPr>
            <w:rFonts w:ascii="Times New Roman" w:eastAsia="Times New Roman" w:hAnsi="Times New Roman" w:cs="Times New Roman"/>
          </w:rPr>
          <w:delText xml:space="preserve"> If the State becomes dissatisfied with the work product of or the working relationship with those individuals assigned to work on this Contract, the State may request in writing the replacement of any or all such individuals, and the Contractor shall grant such request.</w:delText>
        </w:r>
      </w:del>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13F5C5A7"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lastRenderedPageBreak/>
        <w:t>50.  State Boilerplate Affirmation Clause</w:t>
      </w:r>
      <w:r w:rsidRPr="003418CD">
        <w:rPr>
          <w:rFonts w:ascii="Times New Roman" w:eastAsia="Times New Roman" w:hAnsi="Times New Roman" w:cs="Times New Roman"/>
        </w:rPr>
        <w:t xml:space="preserve">.  I swear or affirm under the penalties of perjury that I have not altered, modified, </w:t>
      </w:r>
      <w:proofErr w:type="gramStart"/>
      <w:r w:rsidRPr="003418CD">
        <w:rPr>
          <w:rFonts w:ascii="Times New Roman" w:eastAsia="Times New Roman" w:hAnsi="Times New Roman" w:cs="Times New Roman"/>
        </w:rPr>
        <w:t>changed</w:t>
      </w:r>
      <w:proofErr w:type="gramEnd"/>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w:t>
      </w:r>
      <w:r>
        <w:rPr>
          <w:rFonts w:ascii="Times New Roman" w:eastAsia="Times New Roman" w:hAnsi="Times New Roman" w:cs="Times New Roman"/>
          <w:i/>
        </w:rPr>
        <w:t>20</w:t>
      </w:r>
      <w:r w:rsidR="00C25290">
        <w:rPr>
          <w:rFonts w:ascii="Times New Roman" w:eastAsia="Times New Roman" w:hAnsi="Times New Roman" w:cs="Times New Roman"/>
          <w:i/>
        </w:rPr>
        <w:t>2</w:t>
      </w:r>
      <w:r w:rsidR="00EF4517">
        <w:rPr>
          <w:rFonts w:ascii="Times New Roman" w:eastAsia="Times New Roman" w:hAnsi="Times New Roman" w:cs="Times New Roman"/>
          <w:i/>
        </w:rPr>
        <w:t>2</w:t>
      </w:r>
      <w:r>
        <w:rPr>
          <w:rFonts w:ascii="Times New Roman" w:eastAsia="Times New Roman" w:hAnsi="Times New Roman" w:cs="Times New Roman"/>
          <w:i/>
        </w:rPr>
        <w:t xml:space="preserve"> </w:t>
      </w:r>
      <w:proofErr w:type="spellStart"/>
      <w:r>
        <w:rPr>
          <w:rFonts w:ascii="Times New Roman" w:eastAsia="Times New Roman" w:hAnsi="Times New Roman" w:cs="Times New Roman"/>
          <w:i/>
        </w:rPr>
        <w:t>SCM</w:t>
      </w:r>
      <w:proofErr w:type="spellEnd"/>
      <w:r>
        <w:rPr>
          <w:rFonts w:ascii="Times New Roman" w:eastAsia="Times New Roman" w:hAnsi="Times New Roman" w:cs="Times New Roman"/>
          <w:i/>
        </w:rPr>
        <w:t xml:space="preserve">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 xml:space="preserve">as </w:t>
      </w:r>
      <w:commentRangeStart w:id="126"/>
      <w:r>
        <w:rPr>
          <w:rFonts w:ascii="Times New Roman" w:eastAsia="Times New Roman" w:hAnsi="Times New Roman" w:cs="Times New Roman"/>
        </w:rPr>
        <w:t>follows</w:t>
      </w:r>
      <w:commentRangeEnd w:id="126"/>
      <w:r w:rsidR="00374C92">
        <w:rPr>
          <w:rStyle w:val="CommentReference"/>
        </w:rPr>
        <w:commentReference w:id="126"/>
      </w:r>
      <w:r>
        <w:rPr>
          <w:rFonts w:ascii="Times New Roman" w:eastAsia="Times New Roman" w:hAnsi="Times New Roman" w:cs="Times New Roman"/>
        </w:rPr>
        <w:t>: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127" w:name="_Toc236554576"/>
      <w:r w:rsidRPr="006E4F58">
        <w:rPr>
          <w:rFonts w:ascii="Times New Roman" w:eastAsia="Times New Roman" w:hAnsi="Times New Roman" w:cs="Times New Roman"/>
          <w:b/>
        </w:rPr>
        <w:lastRenderedPageBreak/>
        <w:t>Non-Collusion and Acceptance</w:t>
      </w:r>
      <w:bookmarkEnd w:id="127"/>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w:t>
      </w:r>
      <w:proofErr w:type="gramStart"/>
      <w:r w:rsidRPr="006E4F58">
        <w:rPr>
          <w:rFonts w:ascii="Times New Roman" w:eastAsia="Times New Roman" w:hAnsi="Times New Roman" w:cs="Times New Roman"/>
        </w:rPr>
        <w:t>agent</w:t>
      </w:r>
      <w:proofErr w:type="gramEnd"/>
      <w:r w:rsidRPr="006E4F58">
        <w:rPr>
          <w:rFonts w:ascii="Times New Roman" w:eastAsia="Times New Roman" w:hAnsi="Times New Roman" w:cs="Times New Roman"/>
        </w:rPr>
        <w:t xml:space="preserve">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22" w:history="1">
        <w:r w:rsidRPr="00F216B0">
          <w:rPr>
            <w:rFonts w:ascii="Times New Roman" w:eastAsia="MS Mincho" w:hAnsi="Times New Roman" w:cs="Times New Roman"/>
            <w:bCs/>
            <w:color w:val="0563C1"/>
            <w:sz w:val="20"/>
            <w:szCs w:val="20"/>
            <w:u w:val="single"/>
            <w:lang w:eastAsia="ja-JP"/>
          </w:rPr>
          <w:t>https://fs.gmis.in.gov/psp/guest/SUPPLIER/ERP/c/SOI_CUSTOM_APPS.SOI_PUBLIC_CNTRCTS.GBL</w:t>
        </w:r>
      </w:hyperlink>
      <w:r w:rsidRPr="00F216B0">
        <w:rPr>
          <w:rFonts w:ascii="Times New Roman" w:eastAsia="MS Mincho" w:hAnsi="Times New Roman" w:cs="Times New Roman"/>
          <w:bCs/>
          <w:sz w:val="20"/>
          <w:szCs w:val="20"/>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721399C1" w:rsidR="00F0508A" w:rsidRPr="00F0508A" w:rsidRDefault="00670684"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5831D8BF" w:rsidR="00F0508A" w:rsidRPr="00F0508A" w:rsidRDefault="00F216B0"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lastRenderedPageBreak/>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5E607542" w14:textId="77777777" w:rsidR="00A6004C" w:rsidRDefault="00A6004C" w:rsidP="00530756">
      <w:r>
        <w:rPr>
          <w:rStyle w:val="CommentReference"/>
        </w:rPr>
        <w:annotationRef/>
      </w:r>
      <w:r>
        <w:rPr>
          <w:sz w:val="20"/>
          <w:szCs w:val="20"/>
        </w:rPr>
        <w:t>PowerSchool proposes that its Main Services Agreement (MSA) be the document on which this Agreement is based.</w:t>
      </w:r>
    </w:p>
  </w:comment>
  <w:comment w:id="30" w:author="Author" w:initials="A">
    <w:p w14:paraId="0C771054" w14:textId="77777777" w:rsidR="000B7EBC" w:rsidRDefault="000B7EBC" w:rsidP="00027E6B">
      <w:r>
        <w:rPr>
          <w:rStyle w:val="CommentReference"/>
        </w:rPr>
        <w:annotationRef/>
      </w:r>
      <w:r>
        <w:rPr>
          <w:sz w:val="20"/>
          <w:szCs w:val="20"/>
        </w:rPr>
        <w:t>Please see the PowerSchool Data Privacy Agreement for PowerSchool’s preferred terms.</w:t>
      </w:r>
    </w:p>
  </w:comment>
  <w:comment w:id="56" w:author="Author" w:initials="A">
    <w:p w14:paraId="755BB2FE" w14:textId="77777777" w:rsidR="000B7EBC" w:rsidRDefault="000B7EBC" w:rsidP="00EC5450">
      <w:r>
        <w:rPr>
          <w:rStyle w:val="CommentReference"/>
        </w:rPr>
        <w:annotationRef/>
      </w:r>
      <w:r>
        <w:rPr>
          <w:sz w:val="20"/>
          <w:szCs w:val="20"/>
        </w:rPr>
        <w:t>PowerSchool will act in good faith to address any and all disputes as reasonably expediently as possible, but there are certain extreme circumstances in which PowerSchool must reserve its right to suspend performance.</w:t>
      </w:r>
    </w:p>
  </w:comment>
  <w:comment w:id="62" w:author="Author" w:initials="A">
    <w:p w14:paraId="2FFBB155" w14:textId="77777777" w:rsidR="00374C92" w:rsidRDefault="0061662E" w:rsidP="00652B8D">
      <w:r>
        <w:rPr>
          <w:rStyle w:val="CommentReference"/>
        </w:rPr>
        <w:annotationRef/>
      </w:r>
      <w:r w:rsidR="00374C92">
        <w:rPr>
          <w:sz w:val="20"/>
          <w:szCs w:val="20"/>
        </w:rPr>
        <w:t>PowerSchool does provide for termination without penalty in the case of non-appropriation. Please see the PowerSchool Main Services Agreement for PowerSchool’s policy with respect to termination for lack of appropriation.</w:t>
      </w:r>
    </w:p>
  </w:comment>
  <w:comment w:id="67" w:author="Author" w:initials="A">
    <w:p w14:paraId="42BA5A0D" w14:textId="7BAF6F37" w:rsidR="00374C92" w:rsidRDefault="0061662E" w:rsidP="00392C97">
      <w:r>
        <w:rPr>
          <w:rStyle w:val="CommentReference"/>
        </w:rPr>
        <w:annotationRef/>
      </w:r>
      <w:r w:rsidR="00374C92">
        <w:rPr>
          <w:sz w:val="20"/>
          <w:szCs w:val="20"/>
        </w:rPr>
        <w:t>Please see the PowerSchool Main Services Agreement for PowerSchool’s preferred indemnification terms.</w:t>
      </w:r>
    </w:p>
  </w:comment>
  <w:comment w:id="72" w:author="Author" w:initials="A">
    <w:p w14:paraId="6948BCBD" w14:textId="4BDB5D72" w:rsidR="0061662E" w:rsidRDefault="0061662E" w:rsidP="00A200E5">
      <w:r>
        <w:rPr>
          <w:rStyle w:val="CommentReference"/>
        </w:rPr>
        <w:annotationRef/>
      </w:r>
      <w:r>
        <w:rPr>
          <w:sz w:val="20"/>
          <w:szCs w:val="20"/>
        </w:rPr>
        <w:t>PowerSchool requires its Main Services Agreement be incorporated in any final agreement between the parties.</w:t>
      </w:r>
    </w:p>
  </w:comment>
  <w:comment w:id="79" w:author="Author" w:initials="A">
    <w:p w14:paraId="0C56214E" w14:textId="77777777" w:rsidR="00374C92" w:rsidRDefault="00374C92" w:rsidP="00DC5D69">
      <w:r>
        <w:rPr>
          <w:rStyle w:val="CommentReference"/>
        </w:rPr>
        <w:annotationRef/>
      </w:r>
      <w:r>
        <w:rPr>
          <w:sz w:val="20"/>
          <w:szCs w:val="20"/>
        </w:rPr>
        <w:t>Customer Data is and remains the property of Customer. Please see the PowerSchool Main Services Agreement for PowerSchool’s full terms regarding Customer’s ownership of its data. Please note that PowerSchool and its licensors solely and exclusively own all right, title, and interest, including all related Intellectual Property Rights, in and to the PowerSchool Product(s), Services, and Documentation including any derivative works thereof. If PowerSchool modifies any intellectual property for a customer-specific need, or develops any additional materials, methods, processes, concepts or ideas with respect to its products in the course of performance of the contract for the Customer, then all intellectual property rights in such modifications, materials, methods, processes, concepts or ideas will be owned by PowerSchool. This Agreement is not a sale and does not convey to Customer any rights of ownership in or related to the PowerSchool Product(s), Services or Documentation, or the Intellectual Property Rights owned or licensed by PowerSchool. Customer will not accrue any residual rights to the PowerSchool Product(s), including any rights to the Intellectual Property Rights in connection therewith.</w:t>
      </w:r>
    </w:p>
  </w:comment>
  <w:comment w:id="90" w:author="Author" w:initials="A">
    <w:p w14:paraId="32DABE8E" w14:textId="77777777" w:rsidR="00374C92" w:rsidRDefault="00374C92" w:rsidP="00C23B77">
      <w:r>
        <w:rPr>
          <w:rStyle w:val="CommentReference"/>
        </w:rPr>
        <w:annotationRef/>
      </w:r>
      <w:r>
        <w:rPr>
          <w:sz w:val="20"/>
          <w:szCs w:val="20"/>
        </w:rPr>
        <w:t>The dates on which the proposed services will be completed depend, in part, upon completion of certain tasks by Customer’s employees and the cooperation of Customer and its employees with PowerSchool in the tasks to be performed by PowerSchool in order to successfully complete the services. Given that such variables are beyond PowerSchool’s control, PowerSchool cannot guarantee a date for completion of the services.</w:t>
      </w:r>
    </w:p>
  </w:comment>
  <w:comment w:id="92" w:author="Author" w:initials="A">
    <w:p w14:paraId="55A9A182" w14:textId="77777777" w:rsidR="00374C92" w:rsidRDefault="00374C92" w:rsidP="00CC4089">
      <w:r>
        <w:rPr>
          <w:rStyle w:val="CommentReference"/>
        </w:rPr>
        <w:annotationRef/>
      </w:r>
      <w:r>
        <w:rPr>
          <w:sz w:val="20"/>
          <w:szCs w:val="20"/>
        </w:rPr>
        <w:t>Fees for PowerSchool products and services may be subject to an annual uplift.</w:t>
      </w:r>
    </w:p>
  </w:comment>
  <w:comment w:id="95" w:author="Author" w:initials="A">
    <w:p w14:paraId="71034DEE" w14:textId="77777777" w:rsidR="00374C92" w:rsidRDefault="00374C92" w:rsidP="003B6B65">
      <w:r>
        <w:rPr>
          <w:rStyle w:val="CommentReference"/>
        </w:rPr>
        <w:annotationRef/>
      </w:r>
      <w:r>
        <w:rPr>
          <w:sz w:val="20"/>
          <w:szCs w:val="20"/>
        </w:rPr>
        <w:t>PowerSchool does not permit termination for convenience.</w:t>
      </w:r>
    </w:p>
  </w:comment>
  <w:comment w:id="99" w:author="Author" w:initials="A">
    <w:p w14:paraId="3491FDE0" w14:textId="77777777" w:rsidR="00374C92" w:rsidRDefault="00374C92" w:rsidP="00753357">
      <w:r>
        <w:rPr>
          <w:rStyle w:val="CommentReference"/>
        </w:rPr>
        <w:annotationRef/>
      </w:r>
      <w:r>
        <w:rPr>
          <w:sz w:val="20"/>
          <w:szCs w:val="20"/>
        </w:rPr>
        <w:t>Please see the PowerSchool Main Services Agreement for PowerSchool’s termination terms and conditions.</w:t>
      </w:r>
    </w:p>
  </w:comment>
  <w:comment w:id="126" w:author="Author" w:initials="A">
    <w:p w14:paraId="3626D83F" w14:textId="58F2C399" w:rsidR="00374C92" w:rsidRDefault="00374C92" w:rsidP="00305BBF">
      <w:r>
        <w:rPr>
          <w:rStyle w:val="CommentReference"/>
        </w:rPr>
        <w:annotationRef/>
      </w:r>
      <w:r>
        <w:rPr>
          <w:sz w:val="20"/>
          <w:szCs w:val="20"/>
        </w:rPr>
        <w:t>Please see PowerSchool’s Main Services Agreement for the terms under which PowerSchool proposes to do business. PowerSchool is willing to negotiate modifications and/or additions to its standard agreement(s) and any schedules and policies, after discussions and negotiation with Customer in order to address concerns and/or issues with PowerSchool’s proposed terms.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E607542" w15:done="0"/>
  <w15:commentEx w15:paraId="0C771054" w15:done="0"/>
  <w15:commentEx w15:paraId="755BB2FE" w15:done="0"/>
  <w15:commentEx w15:paraId="2FFBB155" w15:done="0"/>
  <w15:commentEx w15:paraId="42BA5A0D" w15:done="0"/>
  <w15:commentEx w15:paraId="6948BCBD" w15:done="0"/>
  <w15:commentEx w15:paraId="0C56214E" w15:done="0"/>
  <w15:commentEx w15:paraId="32DABE8E" w15:done="0"/>
  <w15:commentEx w15:paraId="55A9A182" w15:done="0"/>
  <w15:commentEx w15:paraId="71034DEE" w15:done="0"/>
  <w15:commentEx w15:paraId="3491FDE0" w15:done="0"/>
  <w15:commentEx w15:paraId="3626D83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607542" w16cid:durableId="27755AE9"/>
  <w16cid:commentId w16cid:paraId="0C771054" w16cid:durableId="27755B0B"/>
  <w16cid:commentId w16cid:paraId="755BB2FE" w16cid:durableId="27755B15"/>
  <w16cid:commentId w16cid:paraId="2FFBB155" w16cid:durableId="27755B25"/>
  <w16cid:commentId w16cid:paraId="42BA5A0D" w16cid:durableId="27755B48"/>
  <w16cid:commentId w16cid:paraId="6948BCBD" w16cid:durableId="27755B56"/>
  <w16cid:commentId w16cid:paraId="0C56214E" w16cid:durableId="27755BCD"/>
  <w16cid:commentId w16cid:paraId="32DABE8E" w16cid:durableId="27755BDC"/>
  <w16cid:commentId w16cid:paraId="55A9A182" w16cid:durableId="27755BE8"/>
  <w16cid:commentId w16cid:paraId="71034DEE" w16cid:durableId="27755BEF"/>
  <w16cid:commentId w16cid:paraId="3491FDE0" w16cid:durableId="27755BF7"/>
  <w16cid:commentId w16cid:paraId="3626D83F" w16cid:durableId="27755C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ADAC1" w14:textId="77777777" w:rsidR="00474019" w:rsidRDefault="00474019" w:rsidP="00C96F20">
      <w:pPr>
        <w:spacing w:after="0" w:line="240" w:lineRule="auto"/>
      </w:pPr>
      <w:r>
        <w:separator/>
      </w:r>
    </w:p>
  </w:endnote>
  <w:endnote w:type="continuationSeparator" w:id="0">
    <w:p w14:paraId="1FF3BACD" w14:textId="77777777" w:rsidR="00474019" w:rsidRDefault="00474019"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71A63D35" w:rsidR="00AA11FE" w:rsidRPr="00C96F20" w:rsidRDefault="001579A3">
    <w:pPr>
      <w:pStyle w:val="Footer"/>
      <w:rPr>
        <w:sz w:val="20"/>
        <w:szCs w:val="20"/>
      </w:rPr>
    </w:pPr>
    <w:r>
      <w:rPr>
        <w:sz w:val="20"/>
        <w:szCs w:val="20"/>
      </w:rPr>
      <w:t>0</w:t>
    </w:r>
    <w:r w:rsidR="00D8095E">
      <w:rPr>
        <w:sz w:val="20"/>
        <w:szCs w:val="20"/>
      </w:rPr>
      <w:t>2</w:t>
    </w:r>
    <w:r>
      <w:rPr>
        <w:sz w:val="20"/>
        <w:szCs w:val="20"/>
      </w:rPr>
      <w:t>/202</w:t>
    </w:r>
    <w:r w:rsidR="00D8095E">
      <w:rPr>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755C" w14:textId="77777777" w:rsidR="00474019" w:rsidRDefault="00474019" w:rsidP="00C96F20">
      <w:pPr>
        <w:spacing w:after="0" w:line="240" w:lineRule="auto"/>
      </w:pPr>
      <w:r>
        <w:separator/>
      </w:r>
    </w:p>
  </w:footnote>
  <w:footnote w:type="continuationSeparator" w:id="0">
    <w:p w14:paraId="685CE4A1" w14:textId="77777777" w:rsidR="00474019" w:rsidRDefault="00474019"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1103191297">
    <w:abstractNumId w:val="5"/>
  </w:num>
  <w:num w:numId="2" w16cid:durableId="865678316">
    <w:abstractNumId w:val="0"/>
  </w:num>
  <w:num w:numId="3" w16cid:durableId="1579553804">
    <w:abstractNumId w:val="1"/>
  </w:num>
  <w:num w:numId="4" w16cid:durableId="128986511">
    <w:abstractNumId w:val="3"/>
  </w:num>
  <w:num w:numId="5" w16cid:durableId="1474056785">
    <w:abstractNumId w:val="2"/>
  </w:num>
  <w:num w:numId="6" w16cid:durableId="12886588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61FF1"/>
    <w:rsid w:val="00074F24"/>
    <w:rsid w:val="00087CFF"/>
    <w:rsid w:val="00094DA4"/>
    <w:rsid w:val="000A1373"/>
    <w:rsid w:val="000A5FFB"/>
    <w:rsid w:val="000B7EBC"/>
    <w:rsid w:val="00105774"/>
    <w:rsid w:val="00141CE9"/>
    <w:rsid w:val="001579A3"/>
    <w:rsid w:val="001739B8"/>
    <w:rsid w:val="00187140"/>
    <w:rsid w:val="00196CC0"/>
    <w:rsid w:val="001A111B"/>
    <w:rsid w:val="001B20C7"/>
    <w:rsid w:val="001D6664"/>
    <w:rsid w:val="001E6CEE"/>
    <w:rsid w:val="00202E37"/>
    <w:rsid w:val="00206A95"/>
    <w:rsid w:val="0025187C"/>
    <w:rsid w:val="00260DA0"/>
    <w:rsid w:val="00291E2A"/>
    <w:rsid w:val="002A617D"/>
    <w:rsid w:val="002B190C"/>
    <w:rsid w:val="002D3AD0"/>
    <w:rsid w:val="002E3E1F"/>
    <w:rsid w:val="002F2B6B"/>
    <w:rsid w:val="00314263"/>
    <w:rsid w:val="00344D68"/>
    <w:rsid w:val="00345216"/>
    <w:rsid w:val="00374C92"/>
    <w:rsid w:val="0038537C"/>
    <w:rsid w:val="003A027C"/>
    <w:rsid w:val="003B0F25"/>
    <w:rsid w:val="003E024F"/>
    <w:rsid w:val="003E4E84"/>
    <w:rsid w:val="003E6C08"/>
    <w:rsid w:val="00413DA7"/>
    <w:rsid w:val="00427A2A"/>
    <w:rsid w:val="0043347A"/>
    <w:rsid w:val="00445F9E"/>
    <w:rsid w:val="00463B45"/>
    <w:rsid w:val="00474019"/>
    <w:rsid w:val="00477183"/>
    <w:rsid w:val="00484AEF"/>
    <w:rsid w:val="00497D2B"/>
    <w:rsid w:val="004A5F47"/>
    <w:rsid w:val="004A71BC"/>
    <w:rsid w:val="004B543A"/>
    <w:rsid w:val="004C48C7"/>
    <w:rsid w:val="004D269A"/>
    <w:rsid w:val="004D718B"/>
    <w:rsid w:val="00506D5C"/>
    <w:rsid w:val="00512ACA"/>
    <w:rsid w:val="00512F1D"/>
    <w:rsid w:val="005253F2"/>
    <w:rsid w:val="0052585E"/>
    <w:rsid w:val="00552EFB"/>
    <w:rsid w:val="00572EFD"/>
    <w:rsid w:val="00573ED0"/>
    <w:rsid w:val="005B3DEB"/>
    <w:rsid w:val="005B7577"/>
    <w:rsid w:val="005C23A3"/>
    <w:rsid w:val="005D0E1E"/>
    <w:rsid w:val="005D4B45"/>
    <w:rsid w:val="005F0D6B"/>
    <w:rsid w:val="00611680"/>
    <w:rsid w:val="006157BA"/>
    <w:rsid w:val="0061662E"/>
    <w:rsid w:val="00617E36"/>
    <w:rsid w:val="00623E6B"/>
    <w:rsid w:val="006518B1"/>
    <w:rsid w:val="00657CD7"/>
    <w:rsid w:val="00670684"/>
    <w:rsid w:val="00674611"/>
    <w:rsid w:val="00675C15"/>
    <w:rsid w:val="006849AD"/>
    <w:rsid w:val="006A0226"/>
    <w:rsid w:val="006E4F58"/>
    <w:rsid w:val="006F3B5E"/>
    <w:rsid w:val="006F516E"/>
    <w:rsid w:val="007145B5"/>
    <w:rsid w:val="007412B2"/>
    <w:rsid w:val="007645D6"/>
    <w:rsid w:val="00782C06"/>
    <w:rsid w:val="007A3C99"/>
    <w:rsid w:val="007D3AD3"/>
    <w:rsid w:val="007F284D"/>
    <w:rsid w:val="007F468B"/>
    <w:rsid w:val="00832BC2"/>
    <w:rsid w:val="00833B43"/>
    <w:rsid w:val="008368CC"/>
    <w:rsid w:val="00852078"/>
    <w:rsid w:val="00864CB2"/>
    <w:rsid w:val="008C1ADE"/>
    <w:rsid w:val="008F7BF8"/>
    <w:rsid w:val="00902E76"/>
    <w:rsid w:val="00922B2E"/>
    <w:rsid w:val="00946970"/>
    <w:rsid w:val="00960CD4"/>
    <w:rsid w:val="00965EFD"/>
    <w:rsid w:val="00967508"/>
    <w:rsid w:val="00985F5A"/>
    <w:rsid w:val="009C3620"/>
    <w:rsid w:val="009E132A"/>
    <w:rsid w:val="00A222CE"/>
    <w:rsid w:val="00A23F97"/>
    <w:rsid w:val="00A6004C"/>
    <w:rsid w:val="00A654E9"/>
    <w:rsid w:val="00A80DFA"/>
    <w:rsid w:val="00AA11FE"/>
    <w:rsid w:val="00AA3DDD"/>
    <w:rsid w:val="00AA6E84"/>
    <w:rsid w:val="00AD2E37"/>
    <w:rsid w:val="00AD39F3"/>
    <w:rsid w:val="00AF3B2B"/>
    <w:rsid w:val="00AF4974"/>
    <w:rsid w:val="00B22C95"/>
    <w:rsid w:val="00B34A8D"/>
    <w:rsid w:val="00B50BE2"/>
    <w:rsid w:val="00B51514"/>
    <w:rsid w:val="00B91ECD"/>
    <w:rsid w:val="00BF14CE"/>
    <w:rsid w:val="00C05BE2"/>
    <w:rsid w:val="00C25290"/>
    <w:rsid w:val="00C27C59"/>
    <w:rsid w:val="00C62FB3"/>
    <w:rsid w:val="00C82C5D"/>
    <w:rsid w:val="00C83907"/>
    <w:rsid w:val="00C96A72"/>
    <w:rsid w:val="00C96F20"/>
    <w:rsid w:val="00CA4595"/>
    <w:rsid w:val="00CF5CA3"/>
    <w:rsid w:val="00D0184B"/>
    <w:rsid w:val="00D16C15"/>
    <w:rsid w:val="00D17F23"/>
    <w:rsid w:val="00D225EE"/>
    <w:rsid w:val="00D40D96"/>
    <w:rsid w:val="00D4443D"/>
    <w:rsid w:val="00D515C5"/>
    <w:rsid w:val="00D52F9A"/>
    <w:rsid w:val="00D574E0"/>
    <w:rsid w:val="00D67CFA"/>
    <w:rsid w:val="00D8095E"/>
    <w:rsid w:val="00DA3AAA"/>
    <w:rsid w:val="00DC6E9A"/>
    <w:rsid w:val="00E10ABB"/>
    <w:rsid w:val="00E1470B"/>
    <w:rsid w:val="00E24805"/>
    <w:rsid w:val="00E25F59"/>
    <w:rsid w:val="00E2778B"/>
    <w:rsid w:val="00E93E1F"/>
    <w:rsid w:val="00EA6C61"/>
    <w:rsid w:val="00EF309B"/>
    <w:rsid w:val="00EF4517"/>
    <w:rsid w:val="00F03E26"/>
    <w:rsid w:val="00F0508A"/>
    <w:rsid w:val="00F216B0"/>
    <w:rsid w:val="00F236FC"/>
    <w:rsid w:val="00F2585D"/>
    <w:rsid w:val="00F45467"/>
    <w:rsid w:val="00F4772B"/>
    <w:rsid w:val="00F72519"/>
    <w:rsid w:val="00F970EE"/>
    <w:rsid w:val="00F97C66"/>
    <w:rsid w:val="00FA1FAB"/>
    <w:rsid w:val="00FB0B9B"/>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styleId="Revision">
    <w:name w:val="Revision"/>
    <w:hidden/>
    <w:uiPriority w:val="99"/>
    <w:semiHidden/>
    <w:rsid w:val="003853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n.gov/ig/" TargetMode="External"/><Relationship Id="rId18" Type="http://schemas.openxmlformats.org/officeDocument/2006/relationships/hyperlink" Target="https://www.in.gov/iot/2394.htm" TargetMode="External"/><Relationship Id="rId3" Type="http://schemas.openxmlformats.org/officeDocument/2006/relationships/customXml" Target="../customXml/item3.xml"/><Relationship Id="rId21" Type="http://schemas.openxmlformats.org/officeDocument/2006/relationships/hyperlink" Target="http://www.in.gov/idoa/mwbe/payaudit.htm" TargetMode="Externa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http://www.in.gov/idoa/mwbe/payaudit.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hyperlink" Target="mailto:MWBECompliance@idoa.IN.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 TargetMode="External"/><Relationship Id="rId23"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hyperlink" Target="mailto:MWBECompliance@idoa.IN.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ndianaVeteransPreference@idoa.IN.gov" TargetMode="External"/><Relationship Id="rId22" Type="http://schemas.openxmlformats.org/officeDocument/2006/relationships/hyperlink" Target="https://fs.gmis.in.gov/psp/guest/SUPPLIER/ERP/c/SOI_CUSTOM_APPS.SOI_PUBLIC_CNTRCTS.GB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3296A1AC0630F47921001413AF82C01" ma:contentTypeVersion="16" ma:contentTypeDescription="Create a new document." ma:contentTypeScope="" ma:versionID="69a522423ec5deec7adc14d66e1b4480">
  <xsd:schema xmlns:xsd="http://www.w3.org/2001/XMLSchema" xmlns:xs="http://www.w3.org/2001/XMLSchema" xmlns:p="http://schemas.microsoft.com/office/2006/metadata/properties" xmlns:ns2="c413da45-5a27-4dea-aeae-a15e9cfa72dd" xmlns:ns3="658e1082-c668-486f-ad71-a622c7251b45" targetNamespace="http://schemas.microsoft.com/office/2006/metadata/properties" ma:root="true" ma:fieldsID="3b078bde9a1333280c06a7311c85f5a8" ns2:_="" ns3:_="">
    <xsd:import namespace="c413da45-5a27-4dea-aeae-a15e9cfa72dd"/>
    <xsd:import namespace="658e1082-c668-486f-ad71-a622c7251b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13da45-5a27-4dea-aeae-a15e9cfa7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46d0db8-b9c6-471a-b6ad-ff86e727147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58e1082-c668-486f-ad71-a622c7251b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26c8bbf-61f9-4ab7-859c-884bab4f4552}" ma:internalName="TaxCatchAll" ma:showField="CatchAllData" ma:web="658e1082-c668-486f-ad71-a622c7251b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413da45-5a27-4dea-aeae-a15e9cfa72dd">
      <Terms xmlns="http://schemas.microsoft.com/office/infopath/2007/PartnerControls"/>
    </lcf76f155ced4ddcb4097134ff3c332f>
    <TaxCatchAll xmlns="658e1082-c668-486f-ad71-a622c7251b45" xsi:nil="true"/>
  </documentManagement>
</p:properties>
</file>

<file path=customXml/itemProps1.xml><?xml version="1.0" encoding="utf-8"?>
<ds:datastoreItem xmlns:ds="http://schemas.openxmlformats.org/officeDocument/2006/customXml" ds:itemID="{EE7F6772-BD80-4AFF-8DB4-7146511FA1A3}">
  <ds:schemaRefs>
    <ds:schemaRef ds:uri="http://schemas.microsoft.com/sharepoint/v3/contenttype/forms"/>
  </ds:schemaRefs>
</ds:datastoreItem>
</file>

<file path=customXml/itemProps2.xml><?xml version="1.0" encoding="utf-8"?>
<ds:datastoreItem xmlns:ds="http://schemas.openxmlformats.org/officeDocument/2006/customXml" ds:itemID="{0803087B-EDA7-4B92-B5E3-D4FB7028B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13da45-5a27-4dea-aeae-a15e9cfa72dd"/>
    <ds:schemaRef ds:uri="658e1082-c668-486f-ad71-a622c7251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F4F07D-29AE-44E3-8582-50EB3EF9CCF5}">
  <ds:schemaRefs>
    <ds:schemaRef ds:uri="http://schemas.microsoft.com/office/2006/metadata/properties"/>
    <ds:schemaRef ds:uri="http://schemas.microsoft.com/office/infopath/2007/PartnerControls"/>
    <ds:schemaRef ds:uri="c413da45-5a27-4dea-aeae-a15e9cfa72dd"/>
    <ds:schemaRef ds:uri="658e1082-c668-486f-ad71-a622c7251b4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8190</Words>
  <Characters>46684</Characters>
  <Application>Microsoft Office Word</Application>
  <DocSecurity>0</DocSecurity>
  <Lines>389</Lines>
  <Paragraphs>109</Paragraphs>
  <ScaleCrop>false</ScaleCrop>
  <Company/>
  <LinksUpToDate>false</LinksUpToDate>
  <CharactersWithSpaces>54765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2023-01-23T13:42:00Z</dcterms:created>
  <dcterms:modified xsi:type="dcterms:W3CDTF">2023-01-23T13:42:00Z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0x010100C3296A1AC0630F47921001413AF82C01</vt:lpwstr>
  </property>
</Properties>
</file>